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BB4259" w14:textId="77777777" w:rsidR="00EA4E16" w:rsidRDefault="003B3454">
      <w:pPr>
        <w:pStyle w:val="Hlavika"/>
      </w:pPr>
      <w:bookmarkStart w:id="0" w:name="_GoBack"/>
      <w:bookmarkEnd w:id="0"/>
      <w:r>
        <w:t>Príloha č. 4 rozhodnutia o schválení žiadosti o poskytnutí nenávratného finančného príspevku</w:t>
      </w:r>
    </w:p>
    <w:p w14:paraId="6BED2A2B" w14:textId="77777777" w:rsidR="00EA4E16" w:rsidRDefault="003B3454">
      <w:pPr>
        <w:spacing w:before="240" w:after="240"/>
        <w:jc w:val="both"/>
        <w:rPr>
          <w:sz w:val="22"/>
          <w:szCs w:val="22"/>
          <w:lang w:eastAsia="cs-CZ"/>
        </w:rPr>
      </w:pPr>
      <w:r>
        <w:rPr>
          <w:sz w:val="22"/>
          <w:szCs w:val="22"/>
          <w:lang w:eastAsia="cs-CZ"/>
        </w:rPr>
        <w:t xml:space="preserve">Táto príloha rozhodnutia o schválení žiadosti o NFP slúži na určovanie výšky vrátenia poskytnutého príspevku alebo jeho časti, alebo ex-ante finančné opravy v nadväznosti na zistené porušenie pravidiel a postupov verejného obstarávania v zmysle zákona o VO.  Všetky percentuálne sadzby sa týkajú prípadov, keď konkrétne porušenie malo alebo mohlo mať vplyv na výsledok VO. </w:t>
      </w:r>
    </w:p>
    <w:p w14:paraId="0477ABA9" w14:textId="77777777" w:rsidR="00EA4E16" w:rsidRDefault="003B3454">
      <w:pPr>
        <w:spacing w:after="240"/>
        <w:jc w:val="both"/>
        <w:rPr>
          <w:sz w:val="22"/>
          <w:szCs w:val="22"/>
          <w:lang w:eastAsia="cs-CZ"/>
        </w:rPr>
      </w:pPr>
      <w:r>
        <w:rPr>
          <w:sz w:val="22"/>
          <w:szCs w:val="22"/>
          <w:lang w:eastAsia="cs-CZ"/>
        </w:rPr>
        <w:t xml:space="preserve">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VO  nie je možné priradiť k žiadnemu z porušení uvedených v tejto prílohe, výška finančnej opravy sa určí vo výške 5, 10, 25 alebo 100 % z hodnoty zákazky a to podľa závažnosti porušenia.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3720"/>
        <w:gridCol w:w="6379"/>
        <w:gridCol w:w="3260"/>
      </w:tblGrid>
      <w:tr w:rsidR="00EA4E16" w14:paraId="4AEA6910" w14:textId="77777777">
        <w:tc>
          <w:tcPr>
            <w:tcW w:w="675" w:type="dxa"/>
            <w:shd w:val="clear" w:color="auto" w:fill="CCC0D9"/>
            <w:vAlign w:val="center"/>
          </w:tcPr>
          <w:p w14:paraId="7E012591" w14:textId="77777777" w:rsidR="00EA4E16" w:rsidRDefault="003B3454">
            <w:pPr>
              <w:jc w:val="center"/>
              <w:rPr>
                <w:b/>
                <w:sz w:val="22"/>
                <w:szCs w:val="22"/>
                <w:lang w:eastAsia="cs-CZ"/>
              </w:rPr>
            </w:pPr>
            <w:r>
              <w:rPr>
                <w:b/>
                <w:sz w:val="22"/>
                <w:szCs w:val="22"/>
                <w:lang w:eastAsia="cs-CZ"/>
              </w:rPr>
              <w:t>Č.</w:t>
            </w:r>
          </w:p>
        </w:tc>
        <w:tc>
          <w:tcPr>
            <w:tcW w:w="3720" w:type="dxa"/>
            <w:shd w:val="clear" w:color="auto" w:fill="CCC0D9"/>
            <w:vAlign w:val="center"/>
          </w:tcPr>
          <w:p w14:paraId="0D0B2E34" w14:textId="77777777" w:rsidR="00EA4E16" w:rsidRDefault="003B3454">
            <w:pPr>
              <w:jc w:val="center"/>
              <w:rPr>
                <w:b/>
                <w:sz w:val="22"/>
                <w:szCs w:val="22"/>
                <w:lang w:eastAsia="cs-CZ"/>
              </w:rPr>
            </w:pPr>
            <w:r>
              <w:rPr>
                <w:b/>
                <w:sz w:val="22"/>
                <w:szCs w:val="22"/>
                <w:lang w:eastAsia="cs-CZ"/>
              </w:rPr>
              <w:t>Názov porušenia</w:t>
            </w:r>
          </w:p>
        </w:tc>
        <w:tc>
          <w:tcPr>
            <w:tcW w:w="6379" w:type="dxa"/>
            <w:shd w:val="clear" w:color="auto" w:fill="CCC0D9"/>
            <w:vAlign w:val="center"/>
          </w:tcPr>
          <w:p w14:paraId="00F8448E" w14:textId="77777777" w:rsidR="00EA4E16" w:rsidRDefault="003B3454">
            <w:pPr>
              <w:jc w:val="center"/>
              <w:rPr>
                <w:b/>
                <w:sz w:val="22"/>
                <w:szCs w:val="22"/>
                <w:lang w:eastAsia="cs-CZ"/>
              </w:rPr>
            </w:pPr>
            <w:r>
              <w:rPr>
                <w:b/>
                <w:sz w:val="22"/>
                <w:szCs w:val="22"/>
                <w:lang w:eastAsia="cs-CZ"/>
              </w:rPr>
              <w:t>Popis porušenia/ príklady</w:t>
            </w:r>
          </w:p>
        </w:tc>
        <w:tc>
          <w:tcPr>
            <w:tcW w:w="3260" w:type="dxa"/>
            <w:shd w:val="clear" w:color="auto" w:fill="CCC0D9"/>
            <w:vAlign w:val="center"/>
          </w:tcPr>
          <w:p w14:paraId="4F6AAFE3" w14:textId="77777777" w:rsidR="00EA4E16" w:rsidRDefault="003B3454">
            <w:pPr>
              <w:jc w:val="center"/>
              <w:rPr>
                <w:b/>
                <w:sz w:val="22"/>
                <w:szCs w:val="22"/>
                <w:lang w:eastAsia="cs-CZ"/>
              </w:rPr>
            </w:pPr>
            <w:r>
              <w:rPr>
                <w:b/>
                <w:sz w:val="22"/>
                <w:szCs w:val="22"/>
                <w:lang w:eastAsia="cs-CZ"/>
              </w:rPr>
              <w:t>Výška finančnej opravy (korekcie)</w:t>
            </w:r>
          </w:p>
        </w:tc>
      </w:tr>
      <w:tr w:rsidR="00EA4E16" w14:paraId="6C36655B" w14:textId="77777777">
        <w:tc>
          <w:tcPr>
            <w:tcW w:w="14034" w:type="dxa"/>
            <w:gridSpan w:val="4"/>
            <w:shd w:val="clear" w:color="auto" w:fill="BFBFBF"/>
            <w:vAlign w:val="center"/>
          </w:tcPr>
          <w:p w14:paraId="1DCD68B3" w14:textId="77777777" w:rsidR="00EA4E16" w:rsidRDefault="003B3454">
            <w:pPr>
              <w:jc w:val="center"/>
              <w:rPr>
                <w:b/>
                <w:sz w:val="22"/>
                <w:szCs w:val="22"/>
                <w:lang w:eastAsia="cs-CZ"/>
              </w:rPr>
            </w:pPr>
            <w:r>
              <w:rPr>
                <w:b/>
                <w:sz w:val="22"/>
                <w:szCs w:val="22"/>
                <w:lang w:eastAsia="cs-CZ"/>
              </w:rPr>
              <w:t>Oznámenie o vyhlásení verejného obstarávania, špecifikácia v súťažných podkladoch</w:t>
            </w:r>
          </w:p>
        </w:tc>
      </w:tr>
      <w:tr w:rsidR="00EA4E16" w14:paraId="49D4FFD2" w14:textId="77777777">
        <w:tc>
          <w:tcPr>
            <w:tcW w:w="675" w:type="dxa"/>
            <w:vAlign w:val="center"/>
          </w:tcPr>
          <w:p w14:paraId="7DDB3516" w14:textId="77777777" w:rsidR="00EA4E16" w:rsidRDefault="003B3454">
            <w:pPr>
              <w:jc w:val="center"/>
              <w:rPr>
                <w:sz w:val="22"/>
                <w:szCs w:val="22"/>
                <w:lang w:eastAsia="cs-CZ"/>
              </w:rPr>
            </w:pPr>
            <w:r>
              <w:rPr>
                <w:sz w:val="22"/>
                <w:szCs w:val="22"/>
                <w:lang w:eastAsia="cs-CZ"/>
              </w:rPr>
              <w:t>1.</w:t>
            </w:r>
          </w:p>
        </w:tc>
        <w:tc>
          <w:tcPr>
            <w:tcW w:w="3720" w:type="dxa"/>
          </w:tcPr>
          <w:p w14:paraId="5D9095E2" w14:textId="77777777" w:rsidR="00EA4E16" w:rsidRDefault="003B3454">
            <w:pPr>
              <w:rPr>
                <w:sz w:val="22"/>
                <w:szCs w:val="22"/>
                <w:lang w:eastAsia="cs-CZ"/>
              </w:rPr>
            </w:pPr>
            <w:r>
              <w:rPr>
                <w:sz w:val="22"/>
                <w:szCs w:val="22"/>
                <w:lang w:eastAsia="cs-CZ"/>
              </w:rPr>
              <w:t xml:space="preserve">Nedodržanie postupov zverejňovania zákazky v zmysle zákona o VO </w:t>
            </w:r>
          </w:p>
          <w:p w14:paraId="0ED2F9EA" w14:textId="77777777" w:rsidR="00EA4E16" w:rsidRDefault="00EA4E16">
            <w:pPr>
              <w:rPr>
                <w:sz w:val="22"/>
                <w:szCs w:val="22"/>
                <w:lang w:eastAsia="cs-CZ"/>
              </w:rPr>
            </w:pPr>
          </w:p>
        </w:tc>
        <w:tc>
          <w:tcPr>
            <w:tcW w:w="6379" w:type="dxa"/>
          </w:tcPr>
          <w:p w14:paraId="4ECA2E52" w14:textId="77777777" w:rsidR="00EA4E16" w:rsidRDefault="003B3454">
            <w:pPr>
              <w:jc w:val="both"/>
              <w:rPr>
                <w:sz w:val="22"/>
                <w:szCs w:val="22"/>
                <w:lang w:eastAsia="cs-CZ"/>
              </w:rPr>
            </w:pPr>
            <w:r>
              <w:rPr>
                <w:sz w:val="22"/>
                <w:szCs w:val="22"/>
                <w:lang w:eastAsia="cs-CZ"/>
              </w:rPr>
              <w:t>Verejný obstarávateľ</w:t>
            </w:r>
            <w:r>
              <w:rPr>
                <w:sz w:val="22"/>
                <w:szCs w:val="22"/>
                <w:vertAlign w:val="superscript"/>
                <w:lang w:eastAsia="cs-CZ"/>
              </w:rPr>
              <w:footnoteReference w:id="2"/>
            </w:r>
            <w:r>
              <w:rPr>
                <w:sz w:val="22"/>
                <w:szCs w:val="22"/>
                <w:lang w:eastAsia="cs-CZ"/>
              </w:rPr>
              <w:t xml:space="preserve"> neposlal oznámenie o vyhlásení verejného obstarávania publikačnému úradu a úradu podľa § 23 ods. 1 zákona o VO. </w:t>
            </w:r>
          </w:p>
          <w:p w14:paraId="3D5FCEFD" w14:textId="77777777" w:rsidR="00EA4E16" w:rsidRDefault="00EA4E16">
            <w:pPr>
              <w:rPr>
                <w:sz w:val="22"/>
                <w:szCs w:val="22"/>
                <w:lang w:eastAsia="cs-CZ"/>
              </w:rPr>
            </w:pPr>
          </w:p>
          <w:p w14:paraId="1F949987" w14:textId="77777777" w:rsidR="00EA4E16" w:rsidRDefault="00EA4E16">
            <w:pPr>
              <w:rPr>
                <w:sz w:val="22"/>
                <w:szCs w:val="22"/>
                <w:lang w:eastAsia="cs-CZ"/>
              </w:rPr>
            </w:pPr>
          </w:p>
          <w:p w14:paraId="22D28CD0" w14:textId="77777777" w:rsidR="00EA4E16" w:rsidRDefault="003B3454">
            <w:pPr>
              <w:jc w:val="both"/>
              <w:rPr>
                <w:sz w:val="22"/>
                <w:szCs w:val="22"/>
                <w:lang w:eastAsia="cs-CZ"/>
              </w:rPr>
            </w:pPr>
            <w:r>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14:paraId="0270C6F5" w14:textId="77777777" w:rsidR="00EA4E16" w:rsidRDefault="00EA4E16">
            <w:pPr>
              <w:rPr>
                <w:sz w:val="22"/>
                <w:szCs w:val="22"/>
                <w:lang w:eastAsia="cs-CZ"/>
              </w:rPr>
            </w:pPr>
          </w:p>
          <w:p w14:paraId="3B8D4BBE" w14:textId="77777777" w:rsidR="00EA4E16" w:rsidRDefault="00EA4E16">
            <w:pPr>
              <w:rPr>
                <w:sz w:val="22"/>
                <w:szCs w:val="22"/>
                <w:lang w:eastAsia="cs-CZ"/>
              </w:rPr>
            </w:pPr>
          </w:p>
        </w:tc>
        <w:tc>
          <w:tcPr>
            <w:tcW w:w="3260" w:type="dxa"/>
          </w:tcPr>
          <w:p w14:paraId="369F8E58" w14:textId="77777777" w:rsidR="00EA4E16" w:rsidRDefault="003B3454">
            <w:pPr>
              <w:rPr>
                <w:sz w:val="22"/>
                <w:szCs w:val="22"/>
                <w:lang w:eastAsia="cs-CZ"/>
              </w:rPr>
            </w:pPr>
            <w:r>
              <w:rPr>
                <w:sz w:val="22"/>
                <w:szCs w:val="22"/>
                <w:lang w:eastAsia="cs-CZ"/>
              </w:rPr>
              <w:t>100 %</w:t>
            </w:r>
          </w:p>
          <w:p w14:paraId="22249A0A" w14:textId="77777777" w:rsidR="00EA4E16" w:rsidRDefault="00EA4E16">
            <w:pPr>
              <w:rPr>
                <w:sz w:val="22"/>
                <w:szCs w:val="22"/>
                <w:lang w:eastAsia="cs-CZ"/>
              </w:rPr>
            </w:pPr>
          </w:p>
          <w:p w14:paraId="713643D4" w14:textId="77777777" w:rsidR="00EA4E16" w:rsidRDefault="003B3454">
            <w:pPr>
              <w:rPr>
                <w:sz w:val="22"/>
                <w:szCs w:val="22"/>
                <w:lang w:eastAsia="cs-CZ"/>
              </w:rPr>
            </w:pPr>
            <w:r>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EA4E16" w14:paraId="67B08819" w14:textId="77777777">
        <w:tc>
          <w:tcPr>
            <w:tcW w:w="675" w:type="dxa"/>
            <w:vAlign w:val="center"/>
          </w:tcPr>
          <w:p w14:paraId="0B66F309" w14:textId="77777777" w:rsidR="00EA4E16" w:rsidRDefault="003B3454">
            <w:pPr>
              <w:jc w:val="center"/>
              <w:rPr>
                <w:sz w:val="22"/>
                <w:szCs w:val="22"/>
                <w:lang w:eastAsia="cs-CZ"/>
              </w:rPr>
            </w:pPr>
            <w:r>
              <w:rPr>
                <w:sz w:val="22"/>
                <w:szCs w:val="22"/>
                <w:lang w:eastAsia="cs-CZ"/>
              </w:rPr>
              <w:lastRenderedPageBreak/>
              <w:t>2</w:t>
            </w:r>
          </w:p>
        </w:tc>
        <w:tc>
          <w:tcPr>
            <w:tcW w:w="3720" w:type="dxa"/>
          </w:tcPr>
          <w:p w14:paraId="07864849" w14:textId="77777777" w:rsidR="00EA4E16" w:rsidRDefault="003B3454">
            <w:pPr>
              <w:rPr>
                <w:sz w:val="22"/>
                <w:szCs w:val="22"/>
                <w:lang w:eastAsia="cs-CZ"/>
              </w:rPr>
            </w:pPr>
            <w:r>
              <w:rPr>
                <w:sz w:val="22"/>
                <w:szCs w:val="22"/>
                <w:lang w:eastAsia="cs-CZ"/>
              </w:rPr>
              <w:t>Nedovolené rozdelenie predmetu zákazky alebo nedovolené spájanie predmetov zákaziek</w:t>
            </w:r>
          </w:p>
        </w:tc>
        <w:tc>
          <w:tcPr>
            <w:tcW w:w="6379" w:type="dxa"/>
          </w:tcPr>
          <w:p w14:paraId="458FCBD8" w14:textId="77777777" w:rsidR="00EA4E16" w:rsidRDefault="003B3454">
            <w:pPr>
              <w:jc w:val="both"/>
              <w:rPr>
                <w:sz w:val="22"/>
                <w:szCs w:val="22"/>
                <w:lang w:eastAsia="cs-CZ"/>
              </w:rPr>
            </w:pPr>
            <w:r>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388C0791" w14:textId="77777777" w:rsidR="00EA4E16" w:rsidRDefault="00EA4E16">
            <w:pPr>
              <w:jc w:val="both"/>
              <w:rPr>
                <w:sz w:val="22"/>
                <w:szCs w:val="22"/>
                <w:lang w:eastAsia="cs-CZ"/>
              </w:rPr>
            </w:pPr>
          </w:p>
          <w:p w14:paraId="6F0B274E" w14:textId="77777777" w:rsidR="00EA4E16" w:rsidRDefault="003B3454">
            <w:pPr>
              <w:jc w:val="both"/>
              <w:rPr>
                <w:sz w:val="22"/>
                <w:szCs w:val="22"/>
                <w:lang w:eastAsia="cs-CZ"/>
              </w:rPr>
            </w:pPr>
            <w:r>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19EFCF2E" w14:textId="77777777" w:rsidR="00EA4E16" w:rsidRDefault="00EA4E16">
            <w:pPr>
              <w:jc w:val="both"/>
              <w:rPr>
                <w:sz w:val="22"/>
                <w:szCs w:val="22"/>
                <w:lang w:eastAsia="cs-CZ"/>
              </w:rPr>
            </w:pPr>
          </w:p>
          <w:p w14:paraId="1FEBC44C" w14:textId="77777777" w:rsidR="00EA4E16" w:rsidRDefault="003B3454">
            <w:pPr>
              <w:jc w:val="both"/>
              <w:rPr>
                <w:sz w:val="22"/>
                <w:szCs w:val="22"/>
                <w:lang w:eastAsia="cs-CZ"/>
              </w:rPr>
            </w:pPr>
            <w:r>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32D64E02" w14:textId="77777777" w:rsidR="00EA4E16" w:rsidRDefault="00EA4E16">
            <w:pPr>
              <w:jc w:val="both"/>
              <w:rPr>
                <w:sz w:val="22"/>
                <w:szCs w:val="22"/>
                <w:lang w:eastAsia="cs-CZ"/>
              </w:rPr>
            </w:pPr>
          </w:p>
          <w:p w14:paraId="627B779E" w14:textId="77777777" w:rsidR="00EA4E16" w:rsidRDefault="003B3454">
            <w:pPr>
              <w:jc w:val="both"/>
              <w:rPr>
                <w:sz w:val="22"/>
                <w:szCs w:val="22"/>
                <w:lang w:eastAsia="cs-CZ"/>
              </w:rPr>
            </w:pPr>
            <w:r>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35A8E0E2" w14:textId="77777777" w:rsidR="00EA4E16" w:rsidRDefault="00EA4E16">
            <w:pPr>
              <w:rPr>
                <w:sz w:val="22"/>
                <w:szCs w:val="22"/>
                <w:lang w:eastAsia="cs-CZ"/>
              </w:rPr>
            </w:pPr>
          </w:p>
        </w:tc>
        <w:tc>
          <w:tcPr>
            <w:tcW w:w="3260" w:type="dxa"/>
          </w:tcPr>
          <w:p w14:paraId="2AC81AF0" w14:textId="77777777" w:rsidR="00EA4E16" w:rsidRDefault="003B3454">
            <w:pPr>
              <w:rPr>
                <w:sz w:val="22"/>
                <w:szCs w:val="22"/>
                <w:lang w:eastAsia="cs-CZ"/>
              </w:rPr>
            </w:pPr>
            <w:r>
              <w:rPr>
                <w:sz w:val="22"/>
                <w:szCs w:val="22"/>
                <w:lang w:eastAsia="cs-CZ"/>
              </w:rPr>
              <w:t>100 %  - vzťahuje sa na každú z rozdelených zákaziek</w:t>
            </w:r>
          </w:p>
          <w:p w14:paraId="59BE450C" w14:textId="77777777" w:rsidR="00EA4E16" w:rsidRDefault="00EA4E16">
            <w:pPr>
              <w:rPr>
                <w:sz w:val="22"/>
                <w:szCs w:val="22"/>
                <w:lang w:eastAsia="cs-CZ"/>
              </w:rPr>
            </w:pPr>
          </w:p>
          <w:p w14:paraId="736BD1B8" w14:textId="77777777" w:rsidR="00EA4E16" w:rsidRDefault="003B3454">
            <w:pPr>
              <w:rPr>
                <w:sz w:val="22"/>
                <w:szCs w:val="22"/>
                <w:lang w:eastAsia="cs-CZ"/>
              </w:rPr>
            </w:pPr>
            <w:r>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0A59836C" w14:textId="77777777" w:rsidR="00EA4E16" w:rsidRDefault="00EA4E16">
            <w:pPr>
              <w:rPr>
                <w:sz w:val="22"/>
                <w:szCs w:val="22"/>
                <w:lang w:eastAsia="cs-CZ"/>
              </w:rPr>
            </w:pPr>
          </w:p>
          <w:p w14:paraId="27137837" w14:textId="77777777" w:rsidR="00EA4E16" w:rsidRDefault="003B3454">
            <w:pPr>
              <w:rPr>
                <w:sz w:val="22"/>
                <w:szCs w:val="22"/>
                <w:lang w:eastAsia="cs-CZ"/>
              </w:rPr>
            </w:pPr>
            <w:r>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30F78F60" w14:textId="77777777" w:rsidR="00EA4E16" w:rsidRDefault="00EA4E16">
            <w:pPr>
              <w:rPr>
                <w:sz w:val="22"/>
                <w:szCs w:val="22"/>
                <w:lang w:eastAsia="cs-CZ"/>
              </w:rPr>
            </w:pPr>
          </w:p>
          <w:p w14:paraId="244434F6" w14:textId="77777777" w:rsidR="00EA4E16" w:rsidRDefault="003B3454">
            <w:pPr>
              <w:rPr>
                <w:sz w:val="22"/>
                <w:szCs w:val="22"/>
                <w:lang w:eastAsia="cs-CZ"/>
              </w:rPr>
            </w:pPr>
            <w:r>
              <w:rPr>
                <w:sz w:val="22"/>
                <w:szCs w:val="22"/>
                <w:lang w:eastAsia="cs-CZ"/>
              </w:rPr>
              <w:t xml:space="preserve">10% - v ostatných prípadoch nedovoleného spájania rôznorodých zákaziek   </w:t>
            </w:r>
          </w:p>
        </w:tc>
      </w:tr>
      <w:tr w:rsidR="00EA4E16" w14:paraId="413688DE" w14:textId="77777777">
        <w:tc>
          <w:tcPr>
            <w:tcW w:w="675" w:type="dxa"/>
            <w:vAlign w:val="center"/>
          </w:tcPr>
          <w:p w14:paraId="7A6212E7" w14:textId="77777777" w:rsidR="00EA4E16" w:rsidRDefault="003B3454">
            <w:pPr>
              <w:jc w:val="center"/>
              <w:rPr>
                <w:sz w:val="22"/>
                <w:szCs w:val="22"/>
                <w:lang w:eastAsia="cs-CZ"/>
              </w:rPr>
            </w:pPr>
            <w:r>
              <w:rPr>
                <w:sz w:val="22"/>
                <w:szCs w:val="22"/>
                <w:lang w:eastAsia="cs-CZ"/>
              </w:rPr>
              <w:t>3</w:t>
            </w:r>
          </w:p>
        </w:tc>
        <w:tc>
          <w:tcPr>
            <w:tcW w:w="3720" w:type="dxa"/>
          </w:tcPr>
          <w:p w14:paraId="1F7C105F" w14:textId="77777777" w:rsidR="00EA4E16" w:rsidRDefault="003B3454">
            <w:pPr>
              <w:rPr>
                <w:sz w:val="22"/>
                <w:szCs w:val="22"/>
                <w:lang w:eastAsia="cs-CZ"/>
              </w:rPr>
            </w:pPr>
            <w:r>
              <w:rPr>
                <w:sz w:val="22"/>
                <w:szCs w:val="22"/>
                <w:lang w:eastAsia="cs-CZ"/>
              </w:rPr>
              <w:t xml:space="preserve">Nedodržanie minimálnej zákonnej lehoty na predkladanie ponúk </w:t>
            </w:r>
          </w:p>
          <w:p w14:paraId="758CC814" w14:textId="77777777" w:rsidR="00EA4E16" w:rsidRDefault="00EA4E16">
            <w:pPr>
              <w:rPr>
                <w:sz w:val="22"/>
                <w:szCs w:val="22"/>
                <w:lang w:eastAsia="cs-CZ"/>
              </w:rPr>
            </w:pPr>
          </w:p>
          <w:p w14:paraId="34E4909E" w14:textId="77777777" w:rsidR="00EA4E16" w:rsidRDefault="003B3454">
            <w:pPr>
              <w:rPr>
                <w:sz w:val="22"/>
                <w:szCs w:val="22"/>
                <w:lang w:eastAsia="cs-CZ"/>
              </w:rPr>
            </w:pPr>
            <w:r>
              <w:rPr>
                <w:sz w:val="22"/>
                <w:szCs w:val="22"/>
                <w:lang w:eastAsia="cs-CZ"/>
              </w:rPr>
              <w:t>Nedodržanie minimálnej zákonnej lehoty na predloženie žiadosti o účasť</w:t>
            </w:r>
            <w:r>
              <w:rPr>
                <w:sz w:val="22"/>
                <w:szCs w:val="22"/>
                <w:vertAlign w:val="superscript"/>
                <w:lang w:eastAsia="cs-CZ"/>
              </w:rPr>
              <w:footnoteReference w:id="3"/>
            </w:r>
          </w:p>
        </w:tc>
        <w:tc>
          <w:tcPr>
            <w:tcW w:w="6379" w:type="dxa"/>
          </w:tcPr>
          <w:p w14:paraId="3F8CBFDC" w14:textId="77777777" w:rsidR="00EA4E16" w:rsidRDefault="003B3454">
            <w:pPr>
              <w:jc w:val="both"/>
              <w:rPr>
                <w:sz w:val="22"/>
                <w:szCs w:val="22"/>
                <w:lang w:eastAsia="cs-CZ"/>
              </w:rPr>
            </w:pPr>
            <w:r>
              <w:rPr>
                <w:sz w:val="22"/>
                <w:szCs w:val="22"/>
                <w:lang w:eastAsia="cs-CZ"/>
              </w:rPr>
              <w:t>Lehota na predkladanie ponúk (alebo na predloženie žiadosti o účasť) bola kratšia ako limit ustanovený zákonom</w:t>
            </w:r>
          </w:p>
          <w:p w14:paraId="15A9392F" w14:textId="77777777" w:rsidR="00EA4E16" w:rsidRDefault="00EA4E16">
            <w:pPr>
              <w:jc w:val="both"/>
              <w:rPr>
                <w:sz w:val="22"/>
                <w:szCs w:val="22"/>
                <w:lang w:eastAsia="cs-CZ"/>
              </w:rPr>
            </w:pPr>
          </w:p>
          <w:p w14:paraId="180386E2" w14:textId="77777777" w:rsidR="00EA4E16" w:rsidRDefault="003B3454">
            <w:pPr>
              <w:jc w:val="both"/>
              <w:rPr>
                <w:sz w:val="22"/>
                <w:szCs w:val="22"/>
                <w:lang w:eastAsia="cs-CZ"/>
              </w:rPr>
            </w:pPr>
            <w:r>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tcPr>
          <w:p w14:paraId="5A5A5887" w14:textId="77777777" w:rsidR="00EA4E16" w:rsidRDefault="003B3454">
            <w:pPr>
              <w:rPr>
                <w:sz w:val="22"/>
                <w:szCs w:val="22"/>
                <w:lang w:eastAsia="cs-CZ"/>
              </w:rPr>
            </w:pPr>
            <w:r>
              <w:rPr>
                <w:sz w:val="22"/>
                <w:szCs w:val="22"/>
                <w:lang w:eastAsia="cs-CZ"/>
              </w:rPr>
              <w:t>25 % v prípade, že skrátenie lehoty bolo rovné alebo väčšie ako 50 % zo zákonnej lehoty</w:t>
            </w:r>
          </w:p>
          <w:p w14:paraId="5703175F" w14:textId="77777777" w:rsidR="00EA4E16" w:rsidRDefault="00EA4E16">
            <w:pPr>
              <w:rPr>
                <w:sz w:val="22"/>
                <w:szCs w:val="22"/>
                <w:lang w:eastAsia="cs-CZ"/>
              </w:rPr>
            </w:pPr>
          </w:p>
          <w:p w14:paraId="2CA479AB" w14:textId="77777777" w:rsidR="00EA4E16" w:rsidRDefault="003B3454">
            <w:pPr>
              <w:rPr>
                <w:sz w:val="22"/>
                <w:szCs w:val="22"/>
                <w:lang w:eastAsia="cs-CZ"/>
              </w:rPr>
            </w:pPr>
            <w:r>
              <w:rPr>
                <w:sz w:val="22"/>
                <w:szCs w:val="22"/>
                <w:lang w:eastAsia="cs-CZ"/>
              </w:rPr>
              <w:lastRenderedPageBreak/>
              <w:t>10 % v prípade že toto skrátenie bolo rovné alebo väčšie ako 30 % zo zákonnej lehoty</w:t>
            </w:r>
          </w:p>
          <w:p w14:paraId="3CDC6D03" w14:textId="77777777" w:rsidR="00EA4E16" w:rsidRDefault="00EA4E16">
            <w:pPr>
              <w:rPr>
                <w:sz w:val="22"/>
                <w:szCs w:val="22"/>
                <w:lang w:eastAsia="cs-CZ"/>
              </w:rPr>
            </w:pPr>
          </w:p>
          <w:p w14:paraId="6F4EE866" w14:textId="77777777" w:rsidR="00EA4E16" w:rsidRDefault="003B3454">
            <w:pPr>
              <w:rPr>
                <w:sz w:val="22"/>
                <w:szCs w:val="22"/>
                <w:lang w:eastAsia="cs-CZ"/>
              </w:rPr>
            </w:pPr>
            <w:r>
              <w:rPr>
                <w:sz w:val="22"/>
                <w:szCs w:val="22"/>
                <w:lang w:eastAsia="cs-CZ"/>
              </w:rPr>
              <w:t>5 % v prípade akéhokoľvek iného skrátenia lehôt (je možné znížiť až na hodnotu 2%, pokiaľ sa má za to, že povaha a závažnosť nedostatku neopodstatňuje uplatnenie 5% korekcie.</w:t>
            </w:r>
          </w:p>
        </w:tc>
      </w:tr>
      <w:tr w:rsidR="00EA4E16" w14:paraId="4DBF8450" w14:textId="77777777">
        <w:tc>
          <w:tcPr>
            <w:tcW w:w="675" w:type="dxa"/>
            <w:vAlign w:val="center"/>
          </w:tcPr>
          <w:p w14:paraId="642D7135" w14:textId="77777777" w:rsidR="00EA4E16" w:rsidRDefault="003B3454">
            <w:pPr>
              <w:jc w:val="center"/>
              <w:rPr>
                <w:sz w:val="22"/>
                <w:szCs w:val="22"/>
                <w:lang w:eastAsia="cs-CZ"/>
              </w:rPr>
            </w:pPr>
            <w:r>
              <w:rPr>
                <w:sz w:val="22"/>
                <w:szCs w:val="22"/>
                <w:lang w:eastAsia="cs-CZ"/>
              </w:rPr>
              <w:lastRenderedPageBreak/>
              <w:t>4</w:t>
            </w:r>
          </w:p>
        </w:tc>
        <w:tc>
          <w:tcPr>
            <w:tcW w:w="3720" w:type="dxa"/>
          </w:tcPr>
          <w:p w14:paraId="3E5CDFD0" w14:textId="77777777" w:rsidR="00EA4E16" w:rsidRDefault="003B3454">
            <w:pPr>
              <w:rPr>
                <w:sz w:val="22"/>
                <w:szCs w:val="22"/>
                <w:lang w:eastAsia="cs-CZ"/>
              </w:rPr>
            </w:pPr>
            <w:r>
              <w:rPr>
                <w:sz w:val="22"/>
                <w:szCs w:val="22"/>
                <w:lang w:eastAsia="cs-CZ"/>
              </w:rPr>
              <w:t>Stanovenie lehoty na prijímanie žiadostí o súťažné podklady (vzťahuje sa pre verejnú súťaž, súťaž návrhov alebo podlimitných zákaziek)</w:t>
            </w:r>
          </w:p>
        </w:tc>
        <w:tc>
          <w:tcPr>
            <w:tcW w:w="6379" w:type="dxa"/>
          </w:tcPr>
          <w:p w14:paraId="0C02F513" w14:textId="77777777" w:rsidR="00EA4E16" w:rsidRDefault="003B3454">
            <w:pPr>
              <w:jc w:val="both"/>
              <w:rPr>
                <w:sz w:val="22"/>
                <w:szCs w:val="22"/>
                <w:lang w:eastAsia="cs-CZ"/>
              </w:rPr>
            </w:pPr>
            <w:r>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68808A74" w14:textId="77777777" w:rsidR="00EA4E16" w:rsidRDefault="00EA4E16">
            <w:pPr>
              <w:jc w:val="both"/>
              <w:rPr>
                <w:sz w:val="22"/>
                <w:szCs w:val="22"/>
                <w:lang w:eastAsia="cs-CZ"/>
              </w:rPr>
            </w:pPr>
          </w:p>
          <w:p w14:paraId="264C78F5" w14:textId="77777777" w:rsidR="00EA4E16" w:rsidRDefault="003B3454">
            <w:pPr>
              <w:jc w:val="both"/>
              <w:rPr>
                <w:sz w:val="22"/>
                <w:szCs w:val="22"/>
                <w:lang w:eastAsia="cs-CZ"/>
              </w:rPr>
            </w:pPr>
            <w:r>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tcPr>
          <w:p w14:paraId="5EC9094C" w14:textId="77777777" w:rsidR="00EA4E16" w:rsidRDefault="003B3454">
            <w:pPr>
              <w:rPr>
                <w:sz w:val="22"/>
                <w:szCs w:val="22"/>
                <w:lang w:eastAsia="cs-CZ"/>
              </w:rPr>
            </w:pPr>
            <w:r>
              <w:rPr>
                <w:sz w:val="22"/>
                <w:szCs w:val="22"/>
                <w:lang w:eastAsia="cs-CZ"/>
              </w:rPr>
              <w:t>25 % v prípade, ak lehota na prijímanie žiadostí o súťažné podklady je menej ako 50 % lehoty na predloženie ponúk (v súlade s príslušnými ustanoveniami)</w:t>
            </w:r>
          </w:p>
          <w:p w14:paraId="61768E96" w14:textId="77777777" w:rsidR="00EA4E16" w:rsidRDefault="00EA4E16">
            <w:pPr>
              <w:rPr>
                <w:sz w:val="22"/>
                <w:szCs w:val="22"/>
                <w:lang w:eastAsia="cs-CZ"/>
              </w:rPr>
            </w:pPr>
          </w:p>
          <w:p w14:paraId="1C48F280" w14:textId="77777777" w:rsidR="00EA4E16" w:rsidRDefault="003B3454">
            <w:pPr>
              <w:rPr>
                <w:sz w:val="22"/>
                <w:szCs w:val="22"/>
                <w:lang w:eastAsia="cs-CZ"/>
              </w:rPr>
            </w:pPr>
            <w:r>
              <w:rPr>
                <w:sz w:val="22"/>
                <w:szCs w:val="22"/>
                <w:lang w:eastAsia="cs-CZ"/>
              </w:rPr>
              <w:t>10 % v prípade, ak lehota na prijímanie žiadostí o súťažné podklady je menej ako 60 % lehoty na predloženie ponúk (v súlade s príslušnými ustanoveniami)</w:t>
            </w:r>
          </w:p>
          <w:p w14:paraId="358BE275" w14:textId="77777777" w:rsidR="00EA4E16" w:rsidRDefault="00EA4E16">
            <w:pPr>
              <w:rPr>
                <w:sz w:val="22"/>
                <w:szCs w:val="22"/>
                <w:lang w:eastAsia="cs-CZ"/>
              </w:rPr>
            </w:pPr>
          </w:p>
          <w:p w14:paraId="527B60B2" w14:textId="77777777" w:rsidR="00EA4E16" w:rsidRDefault="003B3454">
            <w:pPr>
              <w:rPr>
                <w:sz w:val="22"/>
                <w:szCs w:val="22"/>
                <w:lang w:eastAsia="cs-CZ"/>
              </w:rPr>
            </w:pPr>
            <w:r>
              <w:rPr>
                <w:sz w:val="22"/>
                <w:szCs w:val="22"/>
                <w:lang w:eastAsia="cs-CZ"/>
              </w:rPr>
              <w:t xml:space="preserve">5 % v prípade, ak lehota na prijímanie žiadostí o súťažné podklady je menej ako 80 % lehoty na predloženie ponúk (v súlade s príslušnými </w:t>
            </w:r>
            <w:r>
              <w:rPr>
                <w:sz w:val="22"/>
                <w:szCs w:val="22"/>
                <w:lang w:eastAsia="cs-CZ"/>
              </w:rPr>
              <w:lastRenderedPageBreak/>
              <w:t>ustanoveniami)</w:t>
            </w:r>
          </w:p>
          <w:p w14:paraId="62395D5C" w14:textId="77777777" w:rsidR="00EA4E16" w:rsidRDefault="00EA4E16">
            <w:pPr>
              <w:rPr>
                <w:sz w:val="22"/>
                <w:szCs w:val="22"/>
                <w:lang w:eastAsia="cs-CZ"/>
              </w:rPr>
            </w:pPr>
          </w:p>
        </w:tc>
      </w:tr>
      <w:tr w:rsidR="00EA4E16" w14:paraId="238D87AB" w14:textId="77777777">
        <w:tc>
          <w:tcPr>
            <w:tcW w:w="675" w:type="dxa"/>
            <w:vAlign w:val="center"/>
          </w:tcPr>
          <w:p w14:paraId="4743CE7F" w14:textId="77777777" w:rsidR="00EA4E16" w:rsidRDefault="003B3454">
            <w:pPr>
              <w:jc w:val="center"/>
              <w:rPr>
                <w:sz w:val="22"/>
                <w:szCs w:val="22"/>
                <w:lang w:eastAsia="cs-CZ"/>
              </w:rPr>
            </w:pPr>
            <w:r>
              <w:rPr>
                <w:sz w:val="22"/>
                <w:szCs w:val="22"/>
                <w:lang w:eastAsia="cs-CZ"/>
              </w:rPr>
              <w:lastRenderedPageBreak/>
              <w:t>5</w:t>
            </w:r>
          </w:p>
        </w:tc>
        <w:tc>
          <w:tcPr>
            <w:tcW w:w="3720" w:type="dxa"/>
          </w:tcPr>
          <w:p w14:paraId="0F55CB63" w14:textId="77777777" w:rsidR="00EA4E16" w:rsidRDefault="003B3454">
            <w:pPr>
              <w:rPr>
                <w:sz w:val="22"/>
                <w:szCs w:val="22"/>
                <w:lang w:eastAsia="cs-CZ"/>
              </w:rPr>
            </w:pPr>
            <w:r>
              <w:rPr>
                <w:sz w:val="22"/>
                <w:szCs w:val="22"/>
                <w:lang w:eastAsia="cs-CZ"/>
              </w:rPr>
              <w:t>Nedodržanie postupov zverejňovania opravy oznámenia o vyhlásení verejného obstarávania v prípade</w:t>
            </w:r>
          </w:p>
          <w:p w14:paraId="696841FF" w14:textId="77777777" w:rsidR="00EA4E16" w:rsidRDefault="003B3454">
            <w:pPr>
              <w:numPr>
                <w:ilvl w:val="0"/>
                <w:numId w:val="29"/>
              </w:numPr>
              <w:jc w:val="both"/>
              <w:rPr>
                <w:sz w:val="22"/>
                <w:szCs w:val="22"/>
                <w:lang w:eastAsia="cs-CZ"/>
              </w:rPr>
            </w:pPr>
            <w:r>
              <w:rPr>
                <w:sz w:val="22"/>
                <w:szCs w:val="22"/>
                <w:lang w:eastAsia="cs-CZ"/>
              </w:rPr>
              <w:t>predĺženia lehoty na predkladanie ponúk</w:t>
            </w:r>
          </w:p>
          <w:p w14:paraId="5FB8B3D8" w14:textId="77777777" w:rsidR="00EA4E16" w:rsidRDefault="003B3454">
            <w:pPr>
              <w:numPr>
                <w:ilvl w:val="0"/>
                <w:numId w:val="29"/>
              </w:numPr>
              <w:jc w:val="both"/>
              <w:rPr>
                <w:sz w:val="22"/>
                <w:szCs w:val="22"/>
                <w:lang w:eastAsia="cs-CZ"/>
              </w:rPr>
            </w:pPr>
            <w:r>
              <w:rPr>
                <w:sz w:val="22"/>
                <w:szCs w:val="22"/>
                <w:lang w:eastAsia="cs-CZ"/>
              </w:rPr>
              <w:t>predĺženia lehoty na žiadosti o účasť</w:t>
            </w:r>
            <w:r>
              <w:rPr>
                <w:sz w:val="22"/>
                <w:szCs w:val="22"/>
                <w:vertAlign w:val="superscript"/>
                <w:lang w:eastAsia="cs-CZ"/>
              </w:rPr>
              <w:footnoteReference w:id="4"/>
            </w:r>
          </w:p>
        </w:tc>
        <w:tc>
          <w:tcPr>
            <w:tcW w:w="6379" w:type="dxa"/>
          </w:tcPr>
          <w:p w14:paraId="4BD84800" w14:textId="77777777" w:rsidR="00EA4E16" w:rsidRDefault="003B3454">
            <w:pPr>
              <w:jc w:val="both"/>
              <w:rPr>
                <w:sz w:val="22"/>
                <w:szCs w:val="22"/>
                <w:lang w:eastAsia="cs-CZ"/>
              </w:rPr>
            </w:pPr>
            <w:r>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tcPr>
          <w:p w14:paraId="434EFC5F" w14:textId="77777777" w:rsidR="00EA4E16" w:rsidRDefault="003B3454">
            <w:pPr>
              <w:rPr>
                <w:sz w:val="22"/>
                <w:szCs w:val="22"/>
                <w:lang w:eastAsia="cs-CZ"/>
              </w:rPr>
            </w:pPr>
            <w:r>
              <w:rPr>
                <w:sz w:val="22"/>
                <w:szCs w:val="22"/>
                <w:lang w:eastAsia="cs-CZ"/>
              </w:rPr>
              <w:t xml:space="preserve">10 % </w:t>
            </w:r>
          </w:p>
          <w:p w14:paraId="48349038" w14:textId="77777777" w:rsidR="00EA4E16" w:rsidRDefault="003B3454">
            <w:pPr>
              <w:rPr>
                <w:sz w:val="22"/>
                <w:szCs w:val="22"/>
                <w:lang w:eastAsia="cs-CZ"/>
              </w:rPr>
            </w:pPr>
            <w:r>
              <w:rPr>
                <w:sz w:val="22"/>
                <w:szCs w:val="22"/>
                <w:lang w:eastAsia="cs-CZ"/>
              </w:rPr>
              <w:t>táto sadzba môže byť znížená na 5 % podľa závažnosti</w:t>
            </w:r>
          </w:p>
        </w:tc>
      </w:tr>
      <w:tr w:rsidR="00EA4E16" w14:paraId="0F9993F4" w14:textId="77777777">
        <w:tc>
          <w:tcPr>
            <w:tcW w:w="675" w:type="dxa"/>
            <w:vAlign w:val="center"/>
          </w:tcPr>
          <w:p w14:paraId="079A5E00" w14:textId="77777777" w:rsidR="00EA4E16" w:rsidRDefault="003B3454">
            <w:pPr>
              <w:jc w:val="center"/>
              <w:rPr>
                <w:sz w:val="22"/>
                <w:szCs w:val="22"/>
                <w:lang w:eastAsia="cs-CZ"/>
              </w:rPr>
            </w:pPr>
            <w:r>
              <w:rPr>
                <w:sz w:val="22"/>
                <w:szCs w:val="22"/>
                <w:lang w:eastAsia="cs-CZ"/>
              </w:rPr>
              <w:t>6</w:t>
            </w:r>
          </w:p>
        </w:tc>
        <w:tc>
          <w:tcPr>
            <w:tcW w:w="3720" w:type="dxa"/>
          </w:tcPr>
          <w:p w14:paraId="4814E64A" w14:textId="77777777" w:rsidR="00EA4E16" w:rsidRDefault="003B3454">
            <w:pPr>
              <w:rPr>
                <w:sz w:val="22"/>
                <w:szCs w:val="22"/>
                <w:lang w:eastAsia="cs-CZ"/>
              </w:rPr>
            </w:pPr>
            <w:r>
              <w:rPr>
                <w:sz w:val="22"/>
                <w:szCs w:val="22"/>
                <w:lang w:eastAsia="cs-CZ"/>
              </w:rPr>
              <w:t>Prípady neoprávňujúce použitie rokovacieho konania so zverejnením</w:t>
            </w:r>
          </w:p>
        </w:tc>
        <w:tc>
          <w:tcPr>
            <w:tcW w:w="6379" w:type="dxa"/>
          </w:tcPr>
          <w:p w14:paraId="64D378E0" w14:textId="77777777" w:rsidR="00EA4E16" w:rsidRDefault="003B3454">
            <w:pPr>
              <w:jc w:val="both"/>
              <w:rPr>
                <w:sz w:val="22"/>
                <w:szCs w:val="22"/>
                <w:lang w:eastAsia="cs-CZ"/>
              </w:rPr>
            </w:pPr>
            <w:r>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tcPr>
          <w:p w14:paraId="1FD11AF8" w14:textId="77777777" w:rsidR="00EA4E16" w:rsidRDefault="003B3454">
            <w:pPr>
              <w:rPr>
                <w:sz w:val="22"/>
                <w:szCs w:val="22"/>
                <w:lang w:eastAsia="cs-CZ"/>
              </w:rPr>
            </w:pPr>
            <w:r>
              <w:rPr>
                <w:sz w:val="22"/>
                <w:szCs w:val="22"/>
                <w:lang w:eastAsia="cs-CZ"/>
              </w:rPr>
              <w:t>25 %</w:t>
            </w:r>
          </w:p>
          <w:p w14:paraId="34045DA8" w14:textId="77777777" w:rsidR="00EA4E16" w:rsidRDefault="00EA4E16">
            <w:pPr>
              <w:rPr>
                <w:sz w:val="22"/>
                <w:szCs w:val="22"/>
                <w:lang w:eastAsia="cs-CZ"/>
              </w:rPr>
            </w:pPr>
          </w:p>
          <w:p w14:paraId="2689CD66" w14:textId="77777777" w:rsidR="00EA4E16" w:rsidRDefault="003B3454">
            <w:pPr>
              <w:rPr>
                <w:sz w:val="22"/>
                <w:szCs w:val="22"/>
                <w:lang w:eastAsia="cs-CZ"/>
              </w:rPr>
            </w:pPr>
            <w:r>
              <w:rPr>
                <w:sz w:val="22"/>
                <w:szCs w:val="22"/>
                <w:lang w:eastAsia="cs-CZ"/>
              </w:rPr>
              <w:t xml:space="preserve">táto sadzba môže byť znížená na 10 % alebo 5 % podľa závažnosti  </w:t>
            </w:r>
          </w:p>
        </w:tc>
      </w:tr>
      <w:tr w:rsidR="00EA4E16" w14:paraId="171A80A4" w14:textId="77777777">
        <w:tc>
          <w:tcPr>
            <w:tcW w:w="675" w:type="dxa"/>
            <w:vAlign w:val="center"/>
          </w:tcPr>
          <w:p w14:paraId="11CDBF93" w14:textId="77777777" w:rsidR="00EA4E16" w:rsidRDefault="003B3454">
            <w:pPr>
              <w:jc w:val="center"/>
              <w:rPr>
                <w:sz w:val="22"/>
                <w:szCs w:val="22"/>
                <w:lang w:eastAsia="cs-CZ"/>
              </w:rPr>
            </w:pPr>
            <w:r>
              <w:rPr>
                <w:sz w:val="22"/>
                <w:szCs w:val="22"/>
                <w:lang w:eastAsia="cs-CZ"/>
              </w:rPr>
              <w:t>7</w:t>
            </w:r>
          </w:p>
        </w:tc>
        <w:tc>
          <w:tcPr>
            <w:tcW w:w="3720" w:type="dxa"/>
          </w:tcPr>
          <w:p w14:paraId="1D3B2C44" w14:textId="77777777" w:rsidR="00EA4E16" w:rsidRDefault="003B3454">
            <w:pPr>
              <w:rPr>
                <w:sz w:val="22"/>
                <w:szCs w:val="22"/>
                <w:lang w:eastAsia="cs-CZ"/>
              </w:rPr>
            </w:pPr>
            <w:r>
              <w:rPr>
                <w:sz w:val="22"/>
                <w:szCs w:val="22"/>
                <w:lang w:eastAsia="cs-CZ"/>
              </w:rPr>
              <w:t>Zadávanie zákaziek v oblasti obrany a bezpečnosti - nedostatočné zdôvodnenie nezverejnenia zákazky</w:t>
            </w:r>
          </w:p>
        </w:tc>
        <w:tc>
          <w:tcPr>
            <w:tcW w:w="6379" w:type="dxa"/>
          </w:tcPr>
          <w:p w14:paraId="021DF995" w14:textId="77777777" w:rsidR="00EA4E16" w:rsidRDefault="003B3454">
            <w:pPr>
              <w:jc w:val="both"/>
              <w:rPr>
                <w:sz w:val="22"/>
                <w:szCs w:val="22"/>
                <w:lang w:eastAsia="cs-CZ"/>
              </w:rPr>
            </w:pPr>
            <w:r>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tcPr>
          <w:p w14:paraId="52FC8A8A" w14:textId="77777777" w:rsidR="00EA4E16" w:rsidRDefault="003B3454">
            <w:pPr>
              <w:rPr>
                <w:sz w:val="22"/>
                <w:szCs w:val="22"/>
                <w:lang w:eastAsia="cs-CZ"/>
              </w:rPr>
            </w:pPr>
            <w:r>
              <w:rPr>
                <w:sz w:val="22"/>
                <w:szCs w:val="22"/>
                <w:lang w:eastAsia="cs-CZ"/>
              </w:rPr>
              <w:t>100 %</w:t>
            </w:r>
          </w:p>
          <w:p w14:paraId="3D5BBFEE" w14:textId="77777777" w:rsidR="00EA4E16" w:rsidRDefault="00EA4E16">
            <w:pPr>
              <w:rPr>
                <w:sz w:val="22"/>
                <w:szCs w:val="22"/>
                <w:lang w:eastAsia="cs-CZ"/>
              </w:rPr>
            </w:pPr>
          </w:p>
          <w:p w14:paraId="03DED83E" w14:textId="77777777" w:rsidR="00EA4E16" w:rsidRDefault="003B3454">
            <w:pPr>
              <w:rPr>
                <w:sz w:val="22"/>
                <w:szCs w:val="22"/>
                <w:lang w:eastAsia="cs-CZ"/>
              </w:rPr>
            </w:pPr>
            <w:r>
              <w:rPr>
                <w:sz w:val="22"/>
                <w:szCs w:val="22"/>
                <w:lang w:eastAsia="cs-CZ"/>
              </w:rPr>
              <w:t>táto sadzba môže byť znížená na 25 %, 10 % alebo 5 % podľa závažnosti</w:t>
            </w:r>
          </w:p>
        </w:tc>
      </w:tr>
      <w:tr w:rsidR="00EA4E16" w14:paraId="1D1A1E57" w14:textId="77777777">
        <w:tc>
          <w:tcPr>
            <w:tcW w:w="675" w:type="dxa"/>
            <w:vAlign w:val="center"/>
          </w:tcPr>
          <w:p w14:paraId="6EC5DD4E" w14:textId="77777777" w:rsidR="00EA4E16" w:rsidRDefault="003B3454">
            <w:pPr>
              <w:jc w:val="center"/>
              <w:rPr>
                <w:sz w:val="22"/>
                <w:szCs w:val="22"/>
                <w:lang w:eastAsia="cs-CZ"/>
              </w:rPr>
            </w:pPr>
            <w:r>
              <w:rPr>
                <w:sz w:val="22"/>
                <w:szCs w:val="22"/>
                <w:lang w:eastAsia="cs-CZ"/>
              </w:rPr>
              <w:t>8</w:t>
            </w:r>
          </w:p>
        </w:tc>
        <w:tc>
          <w:tcPr>
            <w:tcW w:w="3720" w:type="dxa"/>
          </w:tcPr>
          <w:p w14:paraId="37C7EF59" w14:textId="77777777" w:rsidR="00EA4E16" w:rsidRDefault="003B3454">
            <w:pPr>
              <w:rPr>
                <w:sz w:val="22"/>
                <w:szCs w:val="22"/>
                <w:lang w:eastAsia="cs-CZ"/>
              </w:rPr>
            </w:pPr>
            <w:r>
              <w:rPr>
                <w:sz w:val="22"/>
                <w:szCs w:val="22"/>
                <w:lang w:eastAsia="cs-CZ"/>
              </w:rPr>
              <w:t>Neurčenie:</w:t>
            </w:r>
          </w:p>
          <w:p w14:paraId="0C360679" w14:textId="77777777" w:rsidR="00EA4E16" w:rsidRDefault="003B3454">
            <w:pPr>
              <w:numPr>
                <w:ilvl w:val="0"/>
                <w:numId w:val="29"/>
              </w:numPr>
              <w:jc w:val="both"/>
              <w:rPr>
                <w:sz w:val="22"/>
                <w:szCs w:val="22"/>
                <w:lang w:eastAsia="cs-CZ"/>
              </w:rPr>
            </w:pPr>
            <w:r>
              <w:rPr>
                <w:sz w:val="22"/>
                <w:szCs w:val="22"/>
                <w:lang w:eastAsia="cs-CZ"/>
              </w:rPr>
              <w:t>podmienok účasti v oznámení,</w:t>
            </w:r>
            <w:r>
              <w:rPr>
                <w:sz w:val="22"/>
                <w:szCs w:val="22"/>
              </w:rPr>
              <w:t xml:space="preserve"> </w:t>
            </w:r>
            <w:r>
              <w:rPr>
                <w:sz w:val="22"/>
                <w:szCs w:val="22"/>
                <w:lang w:eastAsia="cs-CZ"/>
              </w:rPr>
              <w:t>resp. vo výzve na predkladanie ponúk,</w:t>
            </w:r>
          </w:p>
          <w:p w14:paraId="0FA2FAF8" w14:textId="77777777" w:rsidR="00EA4E16" w:rsidRDefault="003B3454">
            <w:pPr>
              <w:numPr>
                <w:ilvl w:val="0"/>
                <w:numId w:val="29"/>
              </w:numPr>
              <w:jc w:val="both"/>
              <w:rPr>
                <w:sz w:val="22"/>
                <w:szCs w:val="22"/>
                <w:lang w:eastAsia="cs-CZ"/>
              </w:rPr>
            </w:pPr>
            <w:r>
              <w:rPr>
                <w:sz w:val="22"/>
                <w:szCs w:val="22"/>
                <w:lang w:eastAsia="cs-CZ"/>
              </w:rPr>
              <w:t>kritérií na vyhodnotenie ponúk (a váh kritérií) v oznámení, resp. výzve na predkladanie ponúk alebo v súťažných podkladoch</w:t>
            </w:r>
          </w:p>
        </w:tc>
        <w:tc>
          <w:tcPr>
            <w:tcW w:w="6379" w:type="dxa"/>
          </w:tcPr>
          <w:p w14:paraId="7A82B99B" w14:textId="77777777" w:rsidR="00EA4E16" w:rsidRDefault="003B3454">
            <w:pPr>
              <w:jc w:val="both"/>
              <w:rPr>
                <w:sz w:val="22"/>
                <w:szCs w:val="22"/>
                <w:lang w:eastAsia="cs-CZ"/>
              </w:rPr>
            </w:pPr>
            <w:r>
              <w:rPr>
                <w:sz w:val="22"/>
                <w:szCs w:val="22"/>
                <w:lang w:eastAsia="cs-CZ"/>
              </w:rPr>
              <w:t>Podmienky účasti sú uvedené iba v súťažných podkladoch 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tcPr>
          <w:p w14:paraId="04177463" w14:textId="77777777" w:rsidR="00EA4E16" w:rsidRDefault="003B3454">
            <w:pPr>
              <w:rPr>
                <w:sz w:val="22"/>
                <w:szCs w:val="22"/>
                <w:lang w:eastAsia="cs-CZ"/>
              </w:rPr>
            </w:pPr>
            <w:r>
              <w:rPr>
                <w:sz w:val="22"/>
                <w:szCs w:val="22"/>
                <w:lang w:eastAsia="cs-CZ"/>
              </w:rPr>
              <w:t>25 %</w:t>
            </w:r>
          </w:p>
          <w:p w14:paraId="12D89DDC" w14:textId="77777777" w:rsidR="00EA4E16" w:rsidRDefault="00EA4E16">
            <w:pPr>
              <w:rPr>
                <w:sz w:val="22"/>
                <w:szCs w:val="22"/>
                <w:lang w:eastAsia="cs-CZ"/>
              </w:rPr>
            </w:pPr>
          </w:p>
          <w:p w14:paraId="1B2CB4A0" w14:textId="77777777" w:rsidR="00EA4E16" w:rsidRDefault="003B3454">
            <w:pPr>
              <w:rPr>
                <w:sz w:val="22"/>
                <w:szCs w:val="22"/>
                <w:lang w:eastAsia="cs-CZ"/>
              </w:rPr>
            </w:pPr>
            <w:r>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EA4E16" w14:paraId="17EAF9F8" w14:textId="77777777">
        <w:tc>
          <w:tcPr>
            <w:tcW w:w="675" w:type="dxa"/>
            <w:vAlign w:val="center"/>
          </w:tcPr>
          <w:p w14:paraId="0E0ABCA3" w14:textId="77777777" w:rsidR="00EA4E16" w:rsidRDefault="003B3454">
            <w:pPr>
              <w:jc w:val="center"/>
              <w:rPr>
                <w:sz w:val="22"/>
                <w:szCs w:val="22"/>
                <w:lang w:eastAsia="cs-CZ"/>
              </w:rPr>
            </w:pPr>
            <w:r>
              <w:rPr>
                <w:sz w:val="22"/>
                <w:szCs w:val="22"/>
                <w:lang w:eastAsia="cs-CZ"/>
              </w:rPr>
              <w:t>9</w:t>
            </w:r>
          </w:p>
        </w:tc>
        <w:tc>
          <w:tcPr>
            <w:tcW w:w="3720" w:type="dxa"/>
          </w:tcPr>
          <w:p w14:paraId="4CF36233" w14:textId="77777777" w:rsidR="00EA4E16" w:rsidRDefault="003B3454">
            <w:pPr>
              <w:rPr>
                <w:sz w:val="22"/>
                <w:szCs w:val="22"/>
                <w:lang w:eastAsia="cs-CZ"/>
              </w:rPr>
            </w:pPr>
            <w:r>
              <w:rPr>
                <w:sz w:val="22"/>
                <w:szCs w:val="22"/>
                <w:lang w:eastAsia="cs-CZ"/>
              </w:rPr>
              <w:t>Nezákonné a/alebo diskriminačné podmienky účasti a/alebo kritéria na vyhodnotenie ponúk stanovené v súťažných pokladoch alebo oznámení</w:t>
            </w:r>
          </w:p>
        </w:tc>
        <w:tc>
          <w:tcPr>
            <w:tcW w:w="6379" w:type="dxa"/>
          </w:tcPr>
          <w:p w14:paraId="300B2614" w14:textId="77777777" w:rsidR="00EA4E16" w:rsidRDefault="003B3454">
            <w:pPr>
              <w:jc w:val="both"/>
              <w:rPr>
                <w:sz w:val="22"/>
                <w:szCs w:val="22"/>
                <w:lang w:eastAsia="cs-CZ"/>
              </w:rPr>
            </w:pPr>
            <w:r>
              <w:rPr>
                <w:sz w:val="22"/>
                <w:szCs w:val="22"/>
                <w:lang w:eastAsia="cs-CZ"/>
              </w:rPr>
              <w:t xml:space="preserve">Ide o prípady, keď záujemcovia boli alebo mohli byť odradení od podania ponúk z dôvodu nezákonných podmienok účasti a/alebo kritérií na vyhodnotenie ponúk stanovených v oznámení alebo v súťažných podkladoch, napr.  povinnosť subjektov mať už zriadenú </w:t>
            </w:r>
            <w:r>
              <w:rPr>
                <w:sz w:val="22"/>
                <w:szCs w:val="22"/>
                <w:lang w:eastAsia="cs-CZ"/>
              </w:rPr>
              <w:lastRenderedPageBreak/>
              <w:t>spoločnosť alebo zástupcu v danej krajine alebo regióne, povinnosť  uchádzača mať  skúsenosť v danej krajine alebo regióne.</w:t>
            </w:r>
          </w:p>
        </w:tc>
        <w:tc>
          <w:tcPr>
            <w:tcW w:w="3260" w:type="dxa"/>
          </w:tcPr>
          <w:p w14:paraId="36C0A828" w14:textId="77777777" w:rsidR="00EA4E16" w:rsidRDefault="003B3454">
            <w:pPr>
              <w:rPr>
                <w:sz w:val="22"/>
                <w:szCs w:val="22"/>
                <w:lang w:eastAsia="cs-CZ"/>
              </w:rPr>
            </w:pPr>
            <w:r>
              <w:rPr>
                <w:sz w:val="22"/>
                <w:szCs w:val="22"/>
                <w:lang w:eastAsia="cs-CZ"/>
              </w:rPr>
              <w:lastRenderedPageBreak/>
              <w:t>25 %</w:t>
            </w:r>
          </w:p>
          <w:p w14:paraId="17FFC6AC" w14:textId="77777777" w:rsidR="00EA4E16" w:rsidRDefault="00EA4E16">
            <w:pPr>
              <w:rPr>
                <w:sz w:val="22"/>
                <w:szCs w:val="22"/>
                <w:lang w:eastAsia="cs-CZ"/>
              </w:rPr>
            </w:pPr>
          </w:p>
          <w:p w14:paraId="4A757A8B" w14:textId="77777777" w:rsidR="00EA4E16" w:rsidRDefault="003B3454">
            <w:pPr>
              <w:rPr>
                <w:sz w:val="22"/>
                <w:szCs w:val="22"/>
                <w:lang w:eastAsia="cs-CZ"/>
              </w:rPr>
            </w:pPr>
            <w:r>
              <w:rPr>
                <w:sz w:val="22"/>
                <w:szCs w:val="22"/>
                <w:lang w:eastAsia="cs-CZ"/>
              </w:rPr>
              <w:t xml:space="preserve">Táto sadzba môže byť znížená na 10 % alebo 5 % v závislosti od </w:t>
            </w:r>
            <w:r>
              <w:rPr>
                <w:sz w:val="22"/>
                <w:szCs w:val="22"/>
                <w:lang w:eastAsia="cs-CZ"/>
              </w:rPr>
              <w:lastRenderedPageBreak/>
              <w:t>závažnosti porušenia</w:t>
            </w:r>
          </w:p>
        </w:tc>
      </w:tr>
      <w:tr w:rsidR="00EA4E16" w14:paraId="5D69A433" w14:textId="77777777">
        <w:tc>
          <w:tcPr>
            <w:tcW w:w="675" w:type="dxa"/>
            <w:vAlign w:val="center"/>
          </w:tcPr>
          <w:p w14:paraId="2C845FE9" w14:textId="77777777" w:rsidR="00EA4E16" w:rsidRDefault="003B3454">
            <w:pPr>
              <w:jc w:val="center"/>
              <w:rPr>
                <w:sz w:val="22"/>
                <w:szCs w:val="22"/>
                <w:lang w:eastAsia="cs-CZ"/>
              </w:rPr>
            </w:pPr>
            <w:r>
              <w:rPr>
                <w:sz w:val="22"/>
                <w:szCs w:val="22"/>
                <w:lang w:eastAsia="cs-CZ"/>
              </w:rPr>
              <w:lastRenderedPageBreak/>
              <w:t>10</w:t>
            </w:r>
          </w:p>
        </w:tc>
        <w:tc>
          <w:tcPr>
            <w:tcW w:w="3720" w:type="dxa"/>
          </w:tcPr>
          <w:p w14:paraId="6D6025B0" w14:textId="77777777" w:rsidR="00EA4E16" w:rsidRDefault="003B3454">
            <w:pPr>
              <w:rPr>
                <w:sz w:val="22"/>
                <w:szCs w:val="22"/>
                <w:lang w:eastAsia="cs-CZ"/>
              </w:rPr>
            </w:pPr>
            <w:r>
              <w:rPr>
                <w:sz w:val="22"/>
                <w:szCs w:val="22"/>
                <w:lang w:eastAsia="cs-CZ"/>
              </w:rPr>
              <w:t>Podmienky účasti nesúvisia a nie sú primerané k predmetu zákazky</w:t>
            </w:r>
          </w:p>
        </w:tc>
        <w:tc>
          <w:tcPr>
            <w:tcW w:w="6379" w:type="dxa"/>
          </w:tcPr>
          <w:p w14:paraId="1C92CC0C" w14:textId="77777777" w:rsidR="00EA4E16" w:rsidRDefault="003B3454">
            <w:pPr>
              <w:jc w:val="both"/>
              <w:rPr>
                <w:sz w:val="22"/>
                <w:szCs w:val="22"/>
                <w:lang w:eastAsia="cs-CZ"/>
              </w:rPr>
            </w:pPr>
            <w:r>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tcPr>
          <w:p w14:paraId="46AAAC9E" w14:textId="77777777" w:rsidR="00EA4E16" w:rsidRDefault="003B3454">
            <w:pPr>
              <w:rPr>
                <w:sz w:val="22"/>
                <w:szCs w:val="22"/>
                <w:lang w:eastAsia="cs-CZ"/>
              </w:rPr>
            </w:pPr>
            <w:r>
              <w:rPr>
                <w:sz w:val="22"/>
                <w:szCs w:val="22"/>
                <w:lang w:eastAsia="cs-CZ"/>
              </w:rPr>
              <w:t>25 %</w:t>
            </w:r>
          </w:p>
          <w:p w14:paraId="1CAD1573" w14:textId="77777777" w:rsidR="00EA4E16" w:rsidRDefault="00EA4E16">
            <w:pPr>
              <w:rPr>
                <w:sz w:val="22"/>
                <w:szCs w:val="22"/>
                <w:lang w:eastAsia="cs-CZ"/>
              </w:rPr>
            </w:pPr>
          </w:p>
          <w:p w14:paraId="371C8D68" w14:textId="77777777" w:rsidR="00EA4E16" w:rsidRDefault="003B3454">
            <w:pPr>
              <w:rPr>
                <w:sz w:val="22"/>
                <w:szCs w:val="22"/>
                <w:lang w:eastAsia="cs-CZ"/>
              </w:rPr>
            </w:pPr>
            <w:r>
              <w:rPr>
                <w:sz w:val="22"/>
                <w:szCs w:val="22"/>
                <w:lang w:eastAsia="cs-CZ"/>
              </w:rPr>
              <w:t>Táto sadzba môže byť znížená na 10 % alebo 5 % v závislosti od závažnosti i porušenia</w:t>
            </w:r>
          </w:p>
        </w:tc>
      </w:tr>
      <w:tr w:rsidR="00EA4E16" w14:paraId="188738FD" w14:textId="77777777">
        <w:tc>
          <w:tcPr>
            <w:tcW w:w="675" w:type="dxa"/>
            <w:vAlign w:val="center"/>
          </w:tcPr>
          <w:p w14:paraId="38CD1511" w14:textId="77777777" w:rsidR="00EA4E16" w:rsidRDefault="003B3454">
            <w:pPr>
              <w:jc w:val="center"/>
              <w:rPr>
                <w:sz w:val="22"/>
                <w:szCs w:val="22"/>
                <w:lang w:eastAsia="cs-CZ"/>
              </w:rPr>
            </w:pPr>
            <w:r>
              <w:rPr>
                <w:sz w:val="22"/>
                <w:szCs w:val="22"/>
                <w:lang w:eastAsia="cs-CZ"/>
              </w:rPr>
              <w:t>11</w:t>
            </w:r>
          </w:p>
        </w:tc>
        <w:tc>
          <w:tcPr>
            <w:tcW w:w="3720" w:type="dxa"/>
          </w:tcPr>
          <w:p w14:paraId="2EADED2A" w14:textId="77777777" w:rsidR="00EA4E16" w:rsidRDefault="003B3454">
            <w:pPr>
              <w:rPr>
                <w:sz w:val="22"/>
                <w:szCs w:val="22"/>
                <w:lang w:eastAsia="cs-CZ"/>
              </w:rPr>
            </w:pPr>
            <w:r>
              <w:rPr>
                <w:sz w:val="22"/>
                <w:szCs w:val="22"/>
                <w:lang w:eastAsia="cs-CZ"/>
              </w:rPr>
              <w:t>Technické špecifikácie predmetu zákazky sú diskriminačné</w:t>
            </w:r>
          </w:p>
        </w:tc>
        <w:tc>
          <w:tcPr>
            <w:tcW w:w="6379" w:type="dxa"/>
          </w:tcPr>
          <w:p w14:paraId="617042BE" w14:textId="77777777" w:rsidR="00EA4E16" w:rsidRDefault="003B3454">
            <w:pPr>
              <w:jc w:val="both"/>
              <w:rPr>
                <w:sz w:val="22"/>
                <w:szCs w:val="22"/>
                <w:lang w:eastAsia="cs-CZ"/>
              </w:rPr>
            </w:pPr>
            <w:r>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tcPr>
          <w:p w14:paraId="2ABD4EBD" w14:textId="77777777" w:rsidR="00EA4E16" w:rsidRDefault="003B3454">
            <w:pPr>
              <w:rPr>
                <w:sz w:val="22"/>
                <w:szCs w:val="22"/>
                <w:lang w:eastAsia="cs-CZ"/>
              </w:rPr>
            </w:pPr>
            <w:r>
              <w:rPr>
                <w:sz w:val="22"/>
                <w:szCs w:val="22"/>
                <w:lang w:eastAsia="cs-CZ"/>
              </w:rPr>
              <w:t>25 %</w:t>
            </w:r>
          </w:p>
          <w:p w14:paraId="3B8268B9" w14:textId="77777777" w:rsidR="00EA4E16" w:rsidRDefault="00EA4E16">
            <w:pPr>
              <w:rPr>
                <w:sz w:val="22"/>
                <w:szCs w:val="22"/>
                <w:lang w:eastAsia="cs-CZ"/>
              </w:rPr>
            </w:pPr>
          </w:p>
          <w:p w14:paraId="14F866AA" w14:textId="77777777"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14:paraId="1423EAB7" w14:textId="77777777">
        <w:tc>
          <w:tcPr>
            <w:tcW w:w="675" w:type="dxa"/>
            <w:vAlign w:val="center"/>
          </w:tcPr>
          <w:p w14:paraId="16A2025A" w14:textId="77777777" w:rsidR="00EA4E16" w:rsidRDefault="003B3454">
            <w:pPr>
              <w:jc w:val="center"/>
              <w:rPr>
                <w:sz w:val="22"/>
                <w:szCs w:val="22"/>
                <w:lang w:eastAsia="cs-CZ"/>
              </w:rPr>
            </w:pPr>
            <w:r>
              <w:rPr>
                <w:sz w:val="22"/>
                <w:szCs w:val="22"/>
                <w:lang w:eastAsia="cs-CZ"/>
              </w:rPr>
              <w:t>12</w:t>
            </w:r>
          </w:p>
        </w:tc>
        <w:tc>
          <w:tcPr>
            <w:tcW w:w="3720" w:type="dxa"/>
          </w:tcPr>
          <w:p w14:paraId="6040F243" w14:textId="77777777" w:rsidR="00EA4E16" w:rsidRDefault="003B3454">
            <w:pPr>
              <w:rPr>
                <w:sz w:val="22"/>
                <w:szCs w:val="22"/>
                <w:lang w:eastAsia="cs-CZ"/>
              </w:rPr>
            </w:pPr>
            <w:r>
              <w:rPr>
                <w:sz w:val="22"/>
                <w:szCs w:val="22"/>
                <w:lang w:eastAsia="cs-CZ"/>
              </w:rPr>
              <w:t>Nedostatočne opísaný predmet zákazky</w:t>
            </w:r>
          </w:p>
        </w:tc>
        <w:tc>
          <w:tcPr>
            <w:tcW w:w="6379" w:type="dxa"/>
          </w:tcPr>
          <w:p w14:paraId="369ADDB1" w14:textId="77777777" w:rsidR="00EA4E16" w:rsidRDefault="003B3454">
            <w:pPr>
              <w:jc w:val="both"/>
              <w:rPr>
                <w:sz w:val="22"/>
                <w:szCs w:val="22"/>
                <w:lang w:eastAsia="cs-CZ"/>
              </w:rPr>
            </w:pPr>
            <w:r>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Pr>
                <w:sz w:val="22"/>
                <w:szCs w:val="22"/>
                <w:vertAlign w:val="superscript"/>
                <w:lang w:eastAsia="cs-CZ"/>
              </w:rPr>
              <w:t xml:space="preserve"> </w:t>
            </w:r>
            <w:r>
              <w:rPr>
                <w:sz w:val="22"/>
                <w:szCs w:val="22"/>
                <w:vertAlign w:val="superscript"/>
                <w:lang w:eastAsia="cs-CZ"/>
              </w:rPr>
              <w:footnoteReference w:id="5"/>
            </w:r>
          </w:p>
        </w:tc>
        <w:tc>
          <w:tcPr>
            <w:tcW w:w="3260" w:type="dxa"/>
          </w:tcPr>
          <w:p w14:paraId="6E37919C" w14:textId="77777777" w:rsidR="00EA4E16" w:rsidRDefault="003B3454">
            <w:pPr>
              <w:rPr>
                <w:sz w:val="22"/>
                <w:szCs w:val="22"/>
                <w:lang w:eastAsia="cs-CZ"/>
              </w:rPr>
            </w:pPr>
            <w:r>
              <w:rPr>
                <w:sz w:val="22"/>
                <w:szCs w:val="22"/>
                <w:lang w:eastAsia="cs-CZ"/>
              </w:rPr>
              <w:t>10 %</w:t>
            </w:r>
          </w:p>
          <w:p w14:paraId="64DA045B" w14:textId="77777777" w:rsidR="00EA4E16" w:rsidRDefault="00EA4E16">
            <w:pPr>
              <w:rPr>
                <w:sz w:val="22"/>
                <w:szCs w:val="22"/>
                <w:lang w:eastAsia="cs-CZ"/>
              </w:rPr>
            </w:pPr>
          </w:p>
          <w:p w14:paraId="1AE60C79" w14:textId="77777777" w:rsidR="00EA4E16" w:rsidRDefault="003B3454">
            <w:pPr>
              <w:rPr>
                <w:sz w:val="22"/>
                <w:szCs w:val="22"/>
                <w:lang w:eastAsia="cs-CZ"/>
              </w:rPr>
            </w:pPr>
            <w:r>
              <w:rPr>
                <w:sz w:val="22"/>
                <w:szCs w:val="22"/>
                <w:lang w:eastAsia="cs-CZ"/>
              </w:rPr>
              <w:t>Táto sadzba môže byť znížená na 5 % v závislosti od závažnosti porušenia</w:t>
            </w:r>
          </w:p>
          <w:p w14:paraId="067949A3" w14:textId="77777777" w:rsidR="00EA4E16" w:rsidRDefault="00EA4E16">
            <w:pPr>
              <w:rPr>
                <w:sz w:val="22"/>
                <w:szCs w:val="22"/>
                <w:lang w:eastAsia="cs-CZ"/>
              </w:rPr>
            </w:pPr>
          </w:p>
          <w:p w14:paraId="760AB739" w14:textId="77777777" w:rsidR="00EA4E16" w:rsidRDefault="003B3454">
            <w:pPr>
              <w:rPr>
                <w:sz w:val="22"/>
                <w:szCs w:val="22"/>
                <w:lang w:eastAsia="cs-CZ"/>
              </w:rPr>
            </w:pPr>
            <w:r>
              <w:rPr>
                <w:sz w:val="22"/>
                <w:szCs w:val="22"/>
                <w:lang w:eastAsia="cs-CZ"/>
              </w:rPr>
              <w:t>V prípade zrealizovaných prác, ktoré neboli zverejnené, zodpovedajúca hodnota prác je predmetom 100 % korekcie</w:t>
            </w:r>
          </w:p>
        </w:tc>
      </w:tr>
      <w:tr w:rsidR="00EA4E16" w14:paraId="56790F81" w14:textId="77777777">
        <w:tc>
          <w:tcPr>
            <w:tcW w:w="14034" w:type="dxa"/>
            <w:gridSpan w:val="4"/>
            <w:shd w:val="clear" w:color="auto" w:fill="BFBFBF"/>
            <w:vAlign w:val="center"/>
          </w:tcPr>
          <w:p w14:paraId="40F01C43" w14:textId="77777777" w:rsidR="00EA4E16" w:rsidRDefault="003B3454">
            <w:pPr>
              <w:jc w:val="center"/>
              <w:rPr>
                <w:sz w:val="22"/>
                <w:szCs w:val="22"/>
                <w:lang w:eastAsia="cs-CZ"/>
              </w:rPr>
            </w:pPr>
            <w:r>
              <w:rPr>
                <w:b/>
                <w:sz w:val="22"/>
                <w:szCs w:val="22"/>
                <w:lang w:eastAsia="cs-CZ"/>
              </w:rPr>
              <w:t>Vyhodnocovanie súťaže</w:t>
            </w:r>
          </w:p>
        </w:tc>
      </w:tr>
      <w:tr w:rsidR="00EA4E16" w14:paraId="7BDC72CD" w14:textId="77777777">
        <w:tc>
          <w:tcPr>
            <w:tcW w:w="675" w:type="dxa"/>
            <w:vAlign w:val="center"/>
          </w:tcPr>
          <w:p w14:paraId="7D54A78B" w14:textId="77777777" w:rsidR="00EA4E16" w:rsidRDefault="003B3454">
            <w:pPr>
              <w:jc w:val="center"/>
              <w:rPr>
                <w:sz w:val="22"/>
                <w:szCs w:val="22"/>
                <w:lang w:eastAsia="cs-CZ"/>
              </w:rPr>
            </w:pPr>
            <w:r>
              <w:rPr>
                <w:sz w:val="22"/>
                <w:szCs w:val="22"/>
                <w:lang w:eastAsia="cs-CZ"/>
              </w:rPr>
              <w:t>13</w:t>
            </w:r>
          </w:p>
        </w:tc>
        <w:tc>
          <w:tcPr>
            <w:tcW w:w="3720" w:type="dxa"/>
          </w:tcPr>
          <w:p w14:paraId="33AC7DFA" w14:textId="77777777" w:rsidR="00EA4E16" w:rsidRDefault="003B3454">
            <w:pPr>
              <w:rPr>
                <w:sz w:val="22"/>
                <w:szCs w:val="22"/>
                <w:lang w:eastAsia="cs-CZ"/>
              </w:rPr>
            </w:pPr>
            <w:r>
              <w:rPr>
                <w:sz w:val="22"/>
                <w:szCs w:val="22"/>
                <w:lang w:eastAsia="cs-CZ"/>
              </w:rPr>
              <w:t>Úprava podmienok účasti po otvorení ponúk/žiadostí o účasť, čo malo za následok nesprávne prijatie ponuky uchádzača/žiadosti o účasť záujemcu</w:t>
            </w:r>
          </w:p>
        </w:tc>
        <w:tc>
          <w:tcPr>
            <w:tcW w:w="6379" w:type="dxa"/>
          </w:tcPr>
          <w:p w14:paraId="7B69AAAC" w14:textId="77777777" w:rsidR="00EA4E16" w:rsidRDefault="003B3454">
            <w:pPr>
              <w:jc w:val="both"/>
              <w:rPr>
                <w:sz w:val="22"/>
                <w:szCs w:val="22"/>
                <w:lang w:eastAsia="cs-CZ"/>
              </w:rPr>
            </w:pPr>
            <w:r>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tcPr>
          <w:p w14:paraId="1FC573EF" w14:textId="77777777" w:rsidR="00EA4E16" w:rsidRDefault="003B3454">
            <w:pPr>
              <w:rPr>
                <w:sz w:val="22"/>
                <w:szCs w:val="22"/>
                <w:lang w:eastAsia="cs-CZ"/>
              </w:rPr>
            </w:pPr>
            <w:r>
              <w:rPr>
                <w:sz w:val="22"/>
                <w:szCs w:val="22"/>
                <w:lang w:eastAsia="cs-CZ"/>
              </w:rPr>
              <w:t>25 %</w:t>
            </w:r>
          </w:p>
          <w:p w14:paraId="74FD5D94" w14:textId="77777777" w:rsidR="00EA4E16" w:rsidRDefault="00EA4E16">
            <w:pPr>
              <w:rPr>
                <w:sz w:val="22"/>
                <w:szCs w:val="22"/>
                <w:lang w:eastAsia="cs-CZ"/>
              </w:rPr>
            </w:pPr>
          </w:p>
          <w:p w14:paraId="36FBFB17" w14:textId="77777777"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14:paraId="206C915E" w14:textId="77777777">
        <w:tc>
          <w:tcPr>
            <w:tcW w:w="675" w:type="dxa"/>
            <w:vAlign w:val="center"/>
          </w:tcPr>
          <w:p w14:paraId="532D0D52" w14:textId="77777777" w:rsidR="00EA4E16" w:rsidRDefault="003B3454">
            <w:pPr>
              <w:jc w:val="center"/>
              <w:rPr>
                <w:sz w:val="22"/>
                <w:szCs w:val="22"/>
                <w:lang w:eastAsia="cs-CZ"/>
              </w:rPr>
            </w:pPr>
            <w:r>
              <w:rPr>
                <w:sz w:val="22"/>
                <w:szCs w:val="22"/>
                <w:lang w:eastAsia="cs-CZ"/>
              </w:rPr>
              <w:t>14</w:t>
            </w:r>
          </w:p>
        </w:tc>
        <w:tc>
          <w:tcPr>
            <w:tcW w:w="3720" w:type="dxa"/>
          </w:tcPr>
          <w:p w14:paraId="0264DD88" w14:textId="77777777" w:rsidR="00EA4E16" w:rsidRDefault="003B3454">
            <w:pPr>
              <w:rPr>
                <w:sz w:val="22"/>
                <w:szCs w:val="22"/>
                <w:lang w:eastAsia="cs-CZ"/>
              </w:rPr>
            </w:pPr>
            <w:r>
              <w:rPr>
                <w:sz w:val="22"/>
                <w:szCs w:val="22"/>
                <w:lang w:eastAsia="cs-CZ"/>
              </w:rPr>
              <w:t xml:space="preserve">Úprava podmienok účasti po otvorení ponúk/žiadostí o účasť, čo malo za </w:t>
            </w:r>
            <w:r>
              <w:rPr>
                <w:sz w:val="22"/>
                <w:szCs w:val="22"/>
                <w:lang w:eastAsia="cs-CZ"/>
              </w:rPr>
              <w:lastRenderedPageBreak/>
              <w:t>následok nesprávne vylúčenie uchádzača/záujemcu</w:t>
            </w:r>
          </w:p>
        </w:tc>
        <w:tc>
          <w:tcPr>
            <w:tcW w:w="6379" w:type="dxa"/>
          </w:tcPr>
          <w:p w14:paraId="72935C9B" w14:textId="77777777" w:rsidR="00EA4E16" w:rsidRDefault="003B3454">
            <w:pPr>
              <w:jc w:val="both"/>
              <w:rPr>
                <w:sz w:val="22"/>
                <w:szCs w:val="22"/>
                <w:lang w:eastAsia="cs-CZ"/>
              </w:rPr>
            </w:pPr>
            <w:r>
              <w:rPr>
                <w:sz w:val="22"/>
                <w:szCs w:val="22"/>
                <w:lang w:eastAsia="cs-CZ"/>
              </w:rPr>
              <w:lastRenderedPageBreak/>
              <w:t xml:space="preserve">Podmienky účasti boli upravené počas vyhodnotenia splnenia podmienok účasti, čo malo za následok vylúčenie </w:t>
            </w:r>
            <w:r>
              <w:rPr>
                <w:sz w:val="22"/>
                <w:szCs w:val="22"/>
                <w:lang w:eastAsia="cs-CZ"/>
              </w:rPr>
              <w:lastRenderedPageBreak/>
              <w:t>uchádzačov/záujemcov, ktorých ponuka by bola prijatá, ak by sa postupovalo podľa zverejnených podmienok účasti.</w:t>
            </w:r>
          </w:p>
        </w:tc>
        <w:tc>
          <w:tcPr>
            <w:tcW w:w="3260" w:type="dxa"/>
          </w:tcPr>
          <w:p w14:paraId="1A549AFA" w14:textId="77777777" w:rsidR="00EA4E16" w:rsidRDefault="003B3454">
            <w:pPr>
              <w:rPr>
                <w:sz w:val="22"/>
                <w:szCs w:val="22"/>
                <w:lang w:eastAsia="cs-CZ"/>
              </w:rPr>
            </w:pPr>
            <w:r>
              <w:rPr>
                <w:sz w:val="22"/>
                <w:szCs w:val="22"/>
                <w:lang w:eastAsia="cs-CZ"/>
              </w:rPr>
              <w:lastRenderedPageBreak/>
              <w:t>25 %</w:t>
            </w:r>
          </w:p>
          <w:p w14:paraId="3ACA2C2E" w14:textId="77777777" w:rsidR="00EA4E16" w:rsidRDefault="00EA4E16">
            <w:pPr>
              <w:rPr>
                <w:sz w:val="22"/>
                <w:szCs w:val="22"/>
                <w:lang w:eastAsia="cs-CZ"/>
              </w:rPr>
            </w:pPr>
          </w:p>
          <w:p w14:paraId="790DC5DC" w14:textId="77777777" w:rsidR="00EA4E16" w:rsidRDefault="003B3454">
            <w:pPr>
              <w:rPr>
                <w:sz w:val="22"/>
                <w:szCs w:val="22"/>
                <w:lang w:eastAsia="cs-CZ"/>
              </w:rPr>
            </w:pPr>
            <w:r>
              <w:rPr>
                <w:sz w:val="22"/>
                <w:szCs w:val="22"/>
                <w:lang w:eastAsia="cs-CZ"/>
              </w:rPr>
              <w:lastRenderedPageBreak/>
              <w:t>Táto sadzba môže byť znížená na 10 % alebo 5 % v závislosti od závažnosti porušenia</w:t>
            </w:r>
          </w:p>
        </w:tc>
      </w:tr>
      <w:tr w:rsidR="00EA4E16" w14:paraId="4A6A9C5E" w14:textId="77777777">
        <w:tc>
          <w:tcPr>
            <w:tcW w:w="675" w:type="dxa"/>
            <w:vAlign w:val="center"/>
          </w:tcPr>
          <w:p w14:paraId="00119426" w14:textId="77777777" w:rsidR="00EA4E16" w:rsidRDefault="003B3454">
            <w:pPr>
              <w:jc w:val="center"/>
              <w:rPr>
                <w:sz w:val="22"/>
                <w:szCs w:val="22"/>
                <w:lang w:eastAsia="cs-CZ"/>
              </w:rPr>
            </w:pPr>
            <w:r>
              <w:rPr>
                <w:sz w:val="22"/>
                <w:szCs w:val="22"/>
                <w:lang w:eastAsia="cs-CZ"/>
              </w:rPr>
              <w:lastRenderedPageBreak/>
              <w:t>15</w:t>
            </w:r>
          </w:p>
        </w:tc>
        <w:tc>
          <w:tcPr>
            <w:tcW w:w="3720" w:type="dxa"/>
          </w:tcPr>
          <w:p w14:paraId="3D6D36D8" w14:textId="77777777" w:rsidR="00EA4E16" w:rsidRDefault="003B3454">
            <w:pPr>
              <w:rPr>
                <w:sz w:val="22"/>
                <w:szCs w:val="22"/>
                <w:lang w:eastAsia="cs-CZ"/>
              </w:rPr>
            </w:pPr>
            <w:r>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tcPr>
          <w:p w14:paraId="21DDC96C" w14:textId="77777777" w:rsidR="00EA4E16" w:rsidRDefault="003B3454">
            <w:pPr>
              <w:jc w:val="both"/>
              <w:rPr>
                <w:sz w:val="22"/>
                <w:szCs w:val="22"/>
                <w:lang w:eastAsia="cs-CZ"/>
              </w:rPr>
            </w:pPr>
            <w:r>
              <w:rPr>
                <w:sz w:val="22"/>
                <w:szCs w:val="22"/>
                <w:lang w:eastAsia="cs-CZ"/>
              </w:rPr>
              <w:t>Počas hodnotenia uchádzačov/záujemcov, boli ako kritéria na vyhodnotenie ponúk  použité podmienky účasti alebo neboli dodržané kritéria  na vyhodnotenie ponúk.</w:t>
            </w:r>
          </w:p>
          <w:p w14:paraId="54850A40" w14:textId="77777777" w:rsidR="00EA4E16" w:rsidRDefault="00EA4E16">
            <w:pPr>
              <w:jc w:val="both"/>
              <w:rPr>
                <w:sz w:val="22"/>
                <w:szCs w:val="22"/>
                <w:lang w:eastAsia="cs-CZ"/>
              </w:rPr>
            </w:pPr>
          </w:p>
          <w:p w14:paraId="0EE7272C" w14:textId="77777777" w:rsidR="00EA4E16" w:rsidRDefault="003B3454">
            <w:pPr>
              <w:jc w:val="both"/>
              <w:rPr>
                <w:sz w:val="22"/>
                <w:szCs w:val="22"/>
                <w:lang w:eastAsia="cs-CZ"/>
              </w:rPr>
            </w:pPr>
            <w:r>
              <w:rPr>
                <w:sz w:val="22"/>
                <w:szCs w:val="22"/>
                <w:lang w:eastAsia="cs-CZ"/>
              </w:rPr>
              <w:t>Počas hodnotenia uchádzačov/záujemcov neboli dodržané podmienky účasti alebo kritéria na vyhodnocovanie ponúk (resp. podkritériá alebo váhy kritérií) definované v oznámení alebo v súťažných podkladoch, čo malo za následok vyhodnocovanie ponúk v rozpore s oznámením a súťažnými podkladmi Príklad: Podkritéria použité pri zadaní zákazky nesúvisia s kritériami na vyhodnotenie ponúk uvedenými v oznámení/súťažných podkladoch</w:t>
            </w:r>
          </w:p>
        </w:tc>
        <w:tc>
          <w:tcPr>
            <w:tcW w:w="3260" w:type="dxa"/>
          </w:tcPr>
          <w:p w14:paraId="54D6885E" w14:textId="77777777" w:rsidR="00EA4E16" w:rsidRDefault="003B3454">
            <w:pPr>
              <w:rPr>
                <w:sz w:val="22"/>
                <w:szCs w:val="22"/>
                <w:lang w:eastAsia="cs-CZ"/>
              </w:rPr>
            </w:pPr>
            <w:r>
              <w:rPr>
                <w:sz w:val="22"/>
                <w:szCs w:val="22"/>
                <w:lang w:eastAsia="cs-CZ"/>
              </w:rPr>
              <w:t>25 %</w:t>
            </w:r>
          </w:p>
          <w:p w14:paraId="453A5FA1" w14:textId="77777777" w:rsidR="00EA4E16" w:rsidRDefault="00EA4E16">
            <w:pPr>
              <w:rPr>
                <w:sz w:val="22"/>
                <w:szCs w:val="22"/>
                <w:lang w:eastAsia="cs-CZ"/>
              </w:rPr>
            </w:pPr>
          </w:p>
          <w:p w14:paraId="6B738963" w14:textId="77777777"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14:paraId="3582ADAF" w14:textId="77777777">
        <w:tc>
          <w:tcPr>
            <w:tcW w:w="675" w:type="dxa"/>
            <w:vAlign w:val="center"/>
          </w:tcPr>
          <w:p w14:paraId="76FD904C" w14:textId="77777777" w:rsidR="00EA4E16" w:rsidRDefault="003B3454">
            <w:pPr>
              <w:jc w:val="center"/>
              <w:rPr>
                <w:sz w:val="22"/>
                <w:szCs w:val="22"/>
                <w:lang w:eastAsia="cs-CZ"/>
              </w:rPr>
            </w:pPr>
            <w:r>
              <w:rPr>
                <w:sz w:val="22"/>
                <w:szCs w:val="22"/>
                <w:lang w:eastAsia="cs-CZ"/>
              </w:rPr>
              <w:t>16</w:t>
            </w:r>
          </w:p>
        </w:tc>
        <w:tc>
          <w:tcPr>
            <w:tcW w:w="3720" w:type="dxa"/>
          </w:tcPr>
          <w:p w14:paraId="78959EC1" w14:textId="77777777" w:rsidR="00EA4E16" w:rsidRDefault="003B3454">
            <w:pPr>
              <w:rPr>
                <w:sz w:val="22"/>
                <w:szCs w:val="22"/>
                <w:lang w:eastAsia="cs-CZ"/>
              </w:rPr>
            </w:pPr>
            <w:r>
              <w:rPr>
                <w:sz w:val="22"/>
                <w:szCs w:val="22"/>
                <w:lang w:eastAsia="cs-CZ"/>
              </w:rPr>
              <w:t>Nedodržiavanie zásady transparentnosti a/alebo rovnakého zaobchádzania počas postupu zadávania zákazky</w:t>
            </w:r>
          </w:p>
        </w:tc>
        <w:tc>
          <w:tcPr>
            <w:tcW w:w="6379" w:type="dxa"/>
          </w:tcPr>
          <w:p w14:paraId="1EF848BA" w14:textId="77777777" w:rsidR="00EA4E16" w:rsidRDefault="003B3454">
            <w:pPr>
              <w:jc w:val="both"/>
              <w:rPr>
                <w:sz w:val="22"/>
                <w:szCs w:val="22"/>
                <w:lang w:eastAsia="cs-CZ"/>
              </w:rPr>
            </w:pPr>
            <w:r>
              <w:rPr>
                <w:sz w:val="22"/>
                <w:szCs w:val="22"/>
                <w:lang w:eastAsia="cs-CZ"/>
              </w:rPr>
              <w:t>Písomné zachytenie procesu týkajúceho sa konkrétneho prideľovania bodov pre každú ponuku je nejasný/neoprávnený/nedostatočný z hľadiska transparentnosti alebo neexistuje.</w:t>
            </w:r>
          </w:p>
          <w:p w14:paraId="360ACFBA" w14:textId="77777777" w:rsidR="00EA4E16" w:rsidRDefault="00EA4E16">
            <w:pPr>
              <w:jc w:val="both"/>
              <w:rPr>
                <w:sz w:val="22"/>
                <w:szCs w:val="22"/>
                <w:lang w:eastAsia="cs-CZ"/>
              </w:rPr>
            </w:pPr>
          </w:p>
          <w:p w14:paraId="57CFE956" w14:textId="77777777" w:rsidR="00EA4E16" w:rsidRDefault="003B3454">
            <w:pPr>
              <w:jc w:val="both"/>
              <w:rPr>
                <w:sz w:val="22"/>
                <w:szCs w:val="22"/>
                <w:lang w:eastAsia="cs-CZ"/>
              </w:rPr>
            </w:pPr>
            <w:r>
              <w:rPr>
                <w:sz w:val="22"/>
                <w:szCs w:val="22"/>
                <w:lang w:eastAsia="cs-CZ"/>
              </w:rPr>
              <w:t>Zápisnica z vyhodnotenia neexistuje alebo neobsahuje všetky podstatné prvky vyžadované zákonom o VO</w:t>
            </w:r>
          </w:p>
          <w:p w14:paraId="5E376F1E" w14:textId="77777777" w:rsidR="00EA4E16" w:rsidRDefault="00EA4E16">
            <w:pPr>
              <w:jc w:val="both"/>
              <w:rPr>
                <w:sz w:val="22"/>
                <w:szCs w:val="22"/>
                <w:lang w:eastAsia="cs-CZ"/>
              </w:rPr>
            </w:pPr>
          </w:p>
          <w:p w14:paraId="0FAEBACD" w14:textId="77777777" w:rsidR="00EA4E16" w:rsidRDefault="003B3454">
            <w:pPr>
              <w:jc w:val="both"/>
              <w:rPr>
                <w:sz w:val="22"/>
                <w:szCs w:val="22"/>
                <w:lang w:eastAsia="cs-CZ"/>
              </w:rPr>
            </w:pPr>
            <w:r>
              <w:rPr>
                <w:sz w:val="22"/>
                <w:szCs w:val="22"/>
                <w:lang w:eastAsia="cs-CZ"/>
              </w:rPr>
              <w:t>Umožnenie obhliadky miesta na dodanie predmetu zákazky iba niektorým záujemcom.</w:t>
            </w:r>
          </w:p>
          <w:p w14:paraId="3D410957" w14:textId="77777777" w:rsidR="00EA4E16" w:rsidRDefault="00EA4E16">
            <w:pPr>
              <w:jc w:val="both"/>
              <w:rPr>
                <w:sz w:val="22"/>
                <w:szCs w:val="22"/>
                <w:lang w:eastAsia="cs-CZ"/>
              </w:rPr>
            </w:pPr>
          </w:p>
          <w:p w14:paraId="0310114C" w14:textId="77777777" w:rsidR="00EA4E16" w:rsidRDefault="003B3454">
            <w:pPr>
              <w:jc w:val="both"/>
              <w:rPr>
                <w:sz w:val="22"/>
                <w:szCs w:val="22"/>
                <w:lang w:eastAsia="cs-CZ"/>
              </w:rPr>
            </w:pPr>
            <w:r>
              <w:rPr>
                <w:sz w:val="22"/>
                <w:szCs w:val="22"/>
                <w:lang w:eastAsia="cs-CZ"/>
              </w:rPr>
              <w:t>Nezaslanie oznámenia o výsledku vyhodnotenia ponúk niektorým záujemcom, ktorí boli vyhodnotení ako neúspešní</w:t>
            </w:r>
          </w:p>
          <w:p w14:paraId="1A74370D" w14:textId="77777777" w:rsidR="00EA4E16" w:rsidRDefault="00EA4E16">
            <w:pPr>
              <w:jc w:val="both"/>
              <w:rPr>
                <w:sz w:val="22"/>
                <w:szCs w:val="22"/>
                <w:lang w:eastAsia="cs-CZ"/>
              </w:rPr>
            </w:pPr>
          </w:p>
          <w:p w14:paraId="7770A82A" w14:textId="77777777" w:rsidR="00EA4E16" w:rsidRDefault="003B3454">
            <w:pPr>
              <w:jc w:val="both"/>
              <w:rPr>
                <w:sz w:val="22"/>
                <w:szCs w:val="22"/>
                <w:lang w:eastAsia="cs-CZ"/>
              </w:rPr>
            </w:pPr>
            <w:r>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tcPr>
          <w:p w14:paraId="37F05E2D" w14:textId="77777777" w:rsidR="00EA4E16" w:rsidRDefault="003B3454">
            <w:pPr>
              <w:rPr>
                <w:sz w:val="22"/>
                <w:szCs w:val="22"/>
                <w:lang w:eastAsia="cs-CZ"/>
              </w:rPr>
            </w:pPr>
            <w:r>
              <w:rPr>
                <w:sz w:val="22"/>
                <w:szCs w:val="22"/>
                <w:lang w:eastAsia="cs-CZ"/>
              </w:rPr>
              <w:t>25 %</w:t>
            </w:r>
          </w:p>
          <w:p w14:paraId="1B59B533" w14:textId="77777777" w:rsidR="00EA4E16" w:rsidRDefault="00EA4E16">
            <w:pPr>
              <w:rPr>
                <w:sz w:val="22"/>
                <w:szCs w:val="22"/>
                <w:lang w:eastAsia="cs-CZ"/>
              </w:rPr>
            </w:pPr>
          </w:p>
          <w:p w14:paraId="5B8918A1" w14:textId="77777777"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14:paraId="0985B070" w14:textId="77777777">
        <w:tc>
          <w:tcPr>
            <w:tcW w:w="675" w:type="dxa"/>
            <w:vAlign w:val="center"/>
          </w:tcPr>
          <w:p w14:paraId="714DDA34" w14:textId="77777777" w:rsidR="00EA4E16" w:rsidRDefault="003B3454">
            <w:pPr>
              <w:jc w:val="center"/>
              <w:rPr>
                <w:sz w:val="22"/>
                <w:szCs w:val="22"/>
                <w:lang w:eastAsia="cs-CZ"/>
              </w:rPr>
            </w:pPr>
            <w:r>
              <w:rPr>
                <w:sz w:val="22"/>
                <w:szCs w:val="22"/>
                <w:lang w:eastAsia="cs-CZ"/>
              </w:rPr>
              <w:t>17</w:t>
            </w:r>
          </w:p>
        </w:tc>
        <w:tc>
          <w:tcPr>
            <w:tcW w:w="3720" w:type="dxa"/>
          </w:tcPr>
          <w:p w14:paraId="52B8EF9B" w14:textId="77777777" w:rsidR="00EA4E16" w:rsidRDefault="003B3454">
            <w:pPr>
              <w:rPr>
                <w:sz w:val="22"/>
                <w:szCs w:val="22"/>
                <w:lang w:eastAsia="cs-CZ"/>
              </w:rPr>
            </w:pPr>
            <w:r>
              <w:rPr>
                <w:sz w:val="22"/>
                <w:szCs w:val="22"/>
                <w:lang w:eastAsia="cs-CZ"/>
              </w:rPr>
              <w:t>Modifikácia (zmena) ponuky počas hodnotenia ponúk</w:t>
            </w:r>
          </w:p>
        </w:tc>
        <w:tc>
          <w:tcPr>
            <w:tcW w:w="6379" w:type="dxa"/>
          </w:tcPr>
          <w:p w14:paraId="1BCCEABF" w14:textId="77777777" w:rsidR="00EA4E16" w:rsidRDefault="003B3454">
            <w:pPr>
              <w:jc w:val="both"/>
              <w:rPr>
                <w:sz w:val="22"/>
                <w:szCs w:val="22"/>
                <w:lang w:eastAsia="cs-CZ"/>
              </w:rPr>
            </w:pPr>
            <w:r>
              <w:rPr>
                <w:sz w:val="22"/>
                <w:szCs w:val="22"/>
                <w:lang w:eastAsia="cs-CZ"/>
              </w:rPr>
              <w:t>Verejný obstarávateľ umožní uchádzačovi/záujemcovi modifikovať (zmeniť) jeho ponuku počas hodnotenia ponúk</w:t>
            </w:r>
          </w:p>
        </w:tc>
        <w:tc>
          <w:tcPr>
            <w:tcW w:w="3260" w:type="dxa"/>
          </w:tcPr>
          <w:p w14:paraId="1F566845" w14:textId="77777777" w:rsidR="00EA4E16" w:rsidRDefault="003B3454">
            <w:pPr>
              <w:rPr>
                <w:sz w:val="22"/>
                <w:szCs w:val="22"/>
                <w:lang w:eastAsia="cs-CZ"/>
              </w:rPr>
            </w:pPr>
            <w:r>
              <w:rPr>
                <w:sz w:val="22"/>
                <w:szCs w:val="22"/>
                <w:lang w:eastAsia="cs-CZ"/>
              </w:rPr>
              <w:t>25 %</w:t>
            </w:r>
          </w:p>
          <w:p w14:paraId="50EAF276" w14:textId="77777777" w:rsidR="00EA4E16" w:rsidRDefault="00EA4E16">
            <w:pPr>
              <w:rPr>
                <w:sz w:val="22"/>
                <w:szCs w:val="22"/>
                <w:lang w:eastAsia="cs-CZ"/>
              </w:rPr>
            </w:pPr>
          </w:p>
          <w:p w14:paraId="60647913" w14:textId="77777777" w:rsidR="00EA4E16" w:rsidRDefault="003B3454">
            <w:pPr>
              <w:rPr>
                <w:sz w:val="22"/>
                <w:szCs w:val="22"/>
                <w:lang w:eastAsia="cs-CZ"/>
              </w:rPr>
            </w:pPr>
            <w:r>
              <w:rPr>
                <w:sz w:val="22"/>
                <w:szCs w:val="22"/>
                <w:lang w:eastAsia="cs-CZ"/>
              </w:rPr>
              <w:t xml:space="preserve">Táto sadzba môže byť znížená na </w:t>
            </w:r>
            <w:r>
              <w:rPr>
                <w:sz w:val="22"/>
                <w:szCs w:val="22"/>
                <w:lang w:eastAsia="cs-CZ"/>
              </w:rPr>
              <w:lastRenderedPageBreak/>
              <w:t>10 % alebo 5 % v závislosti od závažnosti porušenia</w:t>
            </w:r>
          </w:p>
        </w:tc>
      </w:tr>
      <w:tr w:rsidR="00EA4E16" w14:paraId="30C4ED13" w14:textId="77777777">
        <w:tc>
          <w:tcPr>
            <w:tcW w:w="675" w:type="dxa"/>
            <w:vAlign w:val="center"/>
          </w:tcPr>
          <w:p w14:paraId="68CE66B1" w14:textId="77777777" w:rsidR="00EA4E16" w:rsidRDefault="003B3454">
            <w:pPr>
              <w:jc w:val="center"/>
              <w:rPr>
                <w:sz w:val="22"/>
                <w:szCs w:val="22"/>
                <w:lang w:eastAsia="cs-CZ"/>
              </w:rPr>
            </w:pPr>
            <w:r>
              <w:rPr>
                <w:sz w:val="22"/>
                <w:szCs w:val="22"/>
                <w:lang w:eastAsia="cs-CZ"/>
              </w:rPr>
              <w:lastRenderedPageBreak/>
              <w:t>18</w:t>
            </w:r>
          </w:p>
        </w:tc>
        <w:tc>
          <w:tcPr>
            <w:tcW w:w="3720" w:type="dxa"/>
          </w:tcPr>
          <w:p w14:paraId="5146825F" w14:textId="77777777" w:rsidR="00EA4E16" w:rsidRDefault="003B3454">
            <w:pPr>
              <w:rPr>
                <w:sz w:val="22"/>
                <w:szCs w:val="22"/>
                <w:lang w:eastAsia="cs-CZ"/>
              </w:rPr>
            </w:pPr>
            <w:r>
              <w:rPr>
                <w:sz w:val="22"/>
                <w:szCs w:val="22"/>
                <w:lang w:eastAsia="cs-CZ"/>
              </w:rPr>
              <w:t>Rokovanie v priebehu súťaže</w:t>
            </w:r>
          </w:p>
        </w:tc>
        <w:tc>
          <w:tcPr>
            <w:tcW w:w="6379" w:type="dxa"/>
          </w:tcPr>
          <w:p w14:paraId="190449D6" w14:textId="77777777" w:rsidR="00EA4E16" w:rsidRDefault="003B3454">
            <w:pPr>
              <w:jc w:val="both"/>
              <w:rPr>
                <w:sz w:val="22"/>
                <w:szCs w:val="22"/>
                <w:lang w:eastAsia="cs-CZ"/>
              </w:rPr>
            </w:pPr>
            <w:r>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tcPr>
          <w:p w14:paraId="5491499E" w14:textId="77777777" w:rsidR="00EA4E16" w:rsidRDefault="003B3454">
            <w:pPr>
              <w:rPr>
                <w:sz w:val="22"/>
                <w:szCs w:val="22"/>
                <w:lang w:eastAsia="cs-CZ"/>
              </w:rPr>
            </w:pPr>
            <w:r>
              <w:rPr>
                <w:sz w:val="22"/>
                <w:szCs w:val="22"/>
                <w:lang w:eastAsia="cs-CZ"/>
              </w:rPr>
              <w:t>25 %</w:t>
            </w:r>
          </w:p>
          <w:p w14:paraId="64C2190C" w14:textId="77777777" w:rsidR="00EA4E16" w:rsidRDefault="00EA4E16">
            <w:pPr>
              <w:rPr>
                <w:sz w:val="22"/>
                <w:szCs w:val="22"/>
                <w:lang w:eastAsia="cs-CZ"/>
              </w:rPr>
            </w:pPr>
          </w:p>
          <w:p w14:paraId="0547DBB9" w14:textId="77777777"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14:paraId="55531BC1" w14:textId="77777777">
        <w:tc>
          <w:tcPr>
            <w:tcW w:w="675" w:type="dxa"/>
            <w:vAlign w:val="center"/>
          </w:tcPr>
          <w:p w14:paraId="0DC7B378" w14:textId="77777777" w:rsidR="00EA4E16" w:rsidRDefault="003B3454">
            <w:pPr>
              <w:jc w:val="center"/>
              <w:rPr>
                <w:sz w:val="22"/>
                <w:szCs w:val="22"/>
                <w:lang w:eastAsia="cs-CZ"/>
              </w:rPr>
            </w:pPr>
            <w:r>
              <w:rPr>
                <w:sz w:val="22"/>
                <w:szCs w:val="22"/>
                <w:lang w:eastAsia="cs-CZ"/>
              </w:rPr>
              <w:t>19</w:t>
            </w:r>
          </w:p>
        </w:tc>
        <w:tc>
          <w:tcPr>
            <w:tcW w:w="3720" w:type="dxa"/>
          </w:tcPr>
          <w:p w14:paraId="413CB399" w14:textId="77777777" w:rsidR="00EA4E16" w:rsidRDefault="003B3454">
            <w:pPr>
              <w:rPr>
                <w:sz w:val="22"/>
                <w:szCs w:val="22"/>
                <w:lang w:eastAsia="cs-CZ"/>
              </w:rPr>
            </w:pPr>
            <w:r>
              <w:rPr>
                <w:sz w:val="22"/>
                <w:szCs w:val="22"/>
                <w:lang w:eastAsia="cs-CZ"/>
              </w:rPr>
              <w:t>V rámci rokovacieho konania so zverejnením nastala podstatná modifikácia (zmena) podmienok uvedených v oznámení alebo v súťažných podkladoch</w:t>
            </w:r>
            <w:r>
              <w:rPr>
                <w:sz w:val="22"/>
                <w:szCs w:val="22"/>
                <w:vertAlign w:val="superscript"/>
                <w:lang w:eastAsia="cs-CZ"/>
              </w:rPr>
              <w:footnoteReference w:id="6"/>
            </w:r>
          </w:p>
        </w:tc>
        <w:tc>
          <w:tcPr>
            <w:tcW w:w="6379" w:type="dxa"/>
          </w:tcPr>
          <w:p w14:paraId="50C2C67A" w14:textId="77777777" w:rsidR="00EA4E16" w:rsidRDefault="003B3454">
            <w:pPr>
              <w:jc w:val="both"/>
              <w:rPr>
                <w:sz w:val="22"/>
                <w:szCs w:val="22"/>
                <w:lang w:eastAsia="cs-CZ"/>
              </w:rPr>
            </w:pPr>
            <w:r>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tcPr>
          <w:p w14:paraId="5B45249D" w14:textId="77777777" w:rsidR="00EA4E16" w:rsidRDefault="003B3454">
            <w:pPr>
              <w:rPr>
                <w:sz w:val="22"/>
                <w:szCs w:val="22"/>
                <w:lang w:eastAsia="cs-CZ"/>
              </w:rPr>
            </w:pPr>
            <w:r>
              <w:rPr>
                <w:sz w:val="22"/>
                <w:szCs w:val="22"/>
                <w:lang w:eastAsia="cs-CZ"/>
              </w:rPr>
              <w:t>25 %</w:t>
            </w:r>
          </w:p>
          <w:p w14:paraId="069A8344" w14:textId="77777777" w:rsidR="00EA4E16" w:rsidRDefault="00EA4E16">
            <w:pPr>
              <w:rPr>
                <w:sz w:val="22"/>
                <w:szCs w:val="22"/>
                <w:lang w:eastAsia="cs-CZ"/>
              </w:rPr>
            </w:pPr>
          </w:p>
          <w:p w14:paraId="70AA6E37" w14:textId="77777777"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14:paraId="310F6C89" w14:textId="77777777">
        <w:tc>
          <w:tcPr>
            <w:tcW w:w="675" w:type="dxa"/>
            <w:vAlign w:val="center"/>
          </w:tcPr>
          <w:p w14:paraId="705CAAFB" w14:textId="77777777" w:rsidR="00EA4E16" w:rsidRDefault="003B3454">
            <w:pPr>
              <w:jc w:val="center"/>
              <w:rPr>
                <w:sz w:val="22"/>
                <w:szCs w:val="22"/>
                <w:lang w:eastAsia="cs-CZ"/>
              </w:rPr>
            </w:pPr>
            <w:r>
              <w:rPr>
                <w:sz w:val="22"/>
                <w:szCs w:val="22"/>
                <w:lang w:eastAsia="cs-CZ"/>
              </w:rPr>
              <w:t>20</w:t>
            </w:r>
          </w:p>
        </w:tc>
        <w:tc>
          <w:tcPr>
            <w:tcW w:w="3720" w:type="dxa"/>
          </w:tcPr>
          <w:p w14:paraId="2E18404B" w14:textId="77777777" w:rsidR="00EA4E16" w:rsidRDefault="003B3454">
            <w:pPr>
              <w:rPr>
                <w:sz w:val="22"/>
                <w:szCs w:val="22"/>
                <w:lang w:eastAsia="cs-CZ"/>
              </w:rPr>
            </w:pPr>
            <w:r>
              <w:rPr>
                <w:sz w:val="22"/>
                <w:szCs w:val="22"/>
                <w:lang w:eastAsia="cs-CZ"/>
              </w:rPr>
              <w:t>Odmietnutie mimoriadne nízkej ponuky</w:t>
            </w:r>
          </w:p>
        </w:tc>
        <w:tc>
          <w:tcPr>
            <w:tcW w:w="6379" w:type="dxa"/>
          </w:tcPr>
          <w:p w14:paraId="7367404E" w14:textId="77777777" w:rsidR="00EA4E16" w:rsidRDefault="003B3454">
            <w:pPr>
              <w:jc w:val="both"/>
              <w:rPr>
                <w:sz w:val="22"/>
                <w:szCs w:val="22"/>
                <w:lang w:eastAsia="cs-CZ"/>
              </w:rPr>
            </w:pPr>
            <w:r>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tcPr>
          <w:p w14:paraId="5B1ADFFA" w14:textId="77777777" w:rsidR="00EA4E16" w:rsidRDefault="003B3454">
            <w:pPr>
              <w:rPr>
                <w:sz w:val="22"/>
                <w:szCs w:val="22"/>
                <w:lang w:eastAsia="cs-CZ"/>
              </w:rPr>
            </w:pPr>
            <w:r>
              <w:rPr>
                <w:sz w:val="22"/>
                <w:szCs w:val="22"/>
                <w:lang w:eastAsia="cs-CZ"/>
              </w:rPr>
              <w:t>25 %</w:t>
            </w:r>
          </w:p>
        </w:tc>
      </w:tr>
      <w:tr w:rsidR="00EA4E16" w14:paraId="3479497A" w14:textId="77777777">
        <w:tc>
          <w:tcPr>
            <w:tcW w:w="675" w:type="dxa"/>
            <w:vAlign w:val="center"/>
          </w:tcPr>
          <w:p w14:paraId="37C3A122" w14:textId="77777777" w:rsidR="00EA4E16" w:rsidRDefault="003B3454">
            <w:pPr>
              <w:jc w:val="center"/>
              <w:rPr>
                <w:sz w:val="22"/>
                <w:szCs w:val="22"/>
                <w:lang w:eastAsia="cs-CZ"/>
              </w:rPr>
            </w:pPr>
            <w:r>
              <w:rPr>
                <w:sz w:val="22"/>
                <w:szCs w:val="22"/>
                <w:lang w:eastAsia="cs-CZ"/>
              </w:rPr>
              <w:t>21</w:t>
            </w:r>
          </w:p>
        </w:tc>
        <w:tc>
          <w:tcPr>
            <w:tcW w:w="3720" w:type="dxa"/>
          </w:tcPr>
          <w:p w14:paraId="67095543" w14:textId="77777777" w:rsidR="00EA4E16" w:rsidRDefault="003B3454">
            <w:pPr>
              <w:rPr>
                <w:sz w:val="22"/>
                <w:szCs w:val="22"/>
                <w:lang w:eastAsia="cs-CZ"/>
              </w:rPr>
            </w:pPr>
            <w:r>
              <w:rPr>
                <w:sz w:val="22"/>
                <w:szCs w:val="22"/>
                <w:lang w:eastAsia="cs-CZ"/>
              </w:rPr>
              <w:t>Konflikt záujmov</w:t>
            </w:r>
          </w:p>
        </w:tc>
        <w:tc>
          <w:tcPr>
            <w:tcW w:w="6379" w:type="dxa"/>
          </w:tcPr>
          <w:p w14:paraId="6C18E938" w14:textId="77777777" w:rsidR="00EA4E16" w:rsidRDefault="003B3454">
            <w:pPr>
              <w:jc w:val="both"/>
              <w:rPr>
                <w:sz w:val="22"/>
                <w:szCs w:val="22"/>
                <w:lang w:eastAsia="cs-CZ"/>
              </w:rPr>
            </w:pPr>
            <w:r>
              <w:rPr>
                <w:sz w:val="22"/>
                <w:szCs w:val="22"/>
                <w:lang w:eastAsia="cs-CZ"/>
              </w:rPr>
              <w:t>Konflikt záujmov medzi verejným obstarávateľom/prijímateľom a uchádzačom alebo záujemcom preukázaný zodpovedným súdnym alebo úradným orgánom</w:t>
            </w:r>
            <w:r>
              <w:rPr>
                <w:rStyle w:val="Odkaznapoznmkupodiarou"/>
                <w:sz w:val="22"/>
                <w:szCs w:val="22"/>
                <w:lang w:eastAsia="cs-CZ"/>
              </w:rPr>
              <w:footnoteReference w:id="7"/>
            </w:r>
          </w:p>
        </w:tc>
        <w:tc>
          <w:tcPr>
            <w:tcW w:w="3260" w:type="dxa"/>
          </w:tcPr>
          <w:p w14:paraId="12B7E92E" w14:textId="77777777" w:rsidR="00EA4E16" w:rsidRDefault="003B3454">
            <w:pPr>
              <w:rPr>
                <w:sz w:val="22"/>
                <w:szCs w:val="22"/>
                <w:lang w:eastAsia="cs-CZ"/>
              </w:rPr>
            </w:pPr>
            <w:r>
              <w:rPr>
                <w:sz w:val="22"/>
                <w:szCs w:val="22"/>
                <w:lang w:eastAsia="cs-CZ"/>
              </w:rPr>
              <w:t>100 %</w:t>
            </w:r>
          </w:p>
        </w:tc>
      </w:tr>
      <w:tr w:rsidR="00EA4E16" w14:paraId="471DDDA1" w14:textId="77777777">
        <w:tc>
          <w:tcPr>
            <w:tcW w:w="14034" w:type="dxa"/>
            <w:gridSpan w:val="4"/>
            <w:shd w:val="clear" w:color="auto" w:fill="BFBFBF"/>
            <w:vAlign w:val="center"/>
          </w:tcPr>
          <w:p w14:paraId="2C0496E7" w14:textId="77777777" w:rsidR="00EA4E16" w:rsidRDefault="003B3454">
            <w:pPr>
              <w:jc w:val="center"/>
              <w:rPr>
                <w:b/>
                <w:sz w:val="22"/>
                <w:szCs w:val="22"/>
                <w:lang w:eastAsia="cs-CZ"/>
              </w:rPr>
            </w:pPr>
            <w:r>
              <w:rPr>
                <w:b/>
                <w:sz w:val="22"/>
                <w:szCs w:val="22"/>
                <w:lang w:eastAsia="cs-CZ"/>
              </w:rPr>
              <w:t>Realizácia zákazky</w:t>
            </w:r>
          </w:p>
        </w:tc>
      </w:tr>
      <w:tr w:rsidR="00EA4E16" w14:paraId="771767B0" w14:textId="77777777">
        <w:tc>
          <w:tcPr>
            <w:tcW w:w="675" w:type="dxa"/>
            <w:vAlign w:val="center"/>
          </w:tcPr>
          <w:p w14:paraId="5FCC4ECA" w14:textId="77777777" w:rsidR="00EA4E16" w:rsidRDefault="003B3454">
            <w:pPr>
              <w:jc w:val="center"/>
              <w:rPr>
                <w:sz w:val="22"/>
                <w:szCs w:val="22"/>
                <w:lang w:eastAsia="cs-CZ"/>
              </w:rPr>
            </w:pPr>
            <w:r>
              <w:rPr>
                <w:sz w:val="22"/>
                <w:szCs w:val="22"/>
                <w:lang w:eastAsia="cs-CZ"/>
              </w:rPr>
              <w:t>22</w:t>
            </w:r>
          </w:p>
        </w:tc>
        <w:tc>
          <w:tcPr>
            <w:tcW w:w="3720" w:type="dxa"/>
          </w:tcPr>
          <w:p w14:paraId="3BF78B67" w14:textId="77777777" w:rsidR="00EA4E16" w:rsidRDefault="003B3454">
            <w:pPr>
              <w:rPr>
                <w:sz w:val="22"/>
                <w:szCs w:val="22"/>
                <w:lang w:eastAsia="cs-CZ"/>
              </w:rPr>
            </w:pPr>
            <w:r>
              <w:rPr>
                <w:sz w:val="22"/>
                <w:szCs w:val="22"/>
                <w:lang w:eastAsia="cs-CZ"/>
              </w:rPr>
              <w:t xml:space="preserve">Podstatná zmena častí podmienok </w:t>
            </w:r>
            <w:r>
              <w:rPr>
                <w:sz w:val="22"/>
                <w:szCs w:val="22"/>
                <w:lang w:eastAsia="cs-CZ"/>
              </w:rPr>
              <w:lastRenderedPageBreak/>
              <w:t>uzatvorenej zmluvy oproti častiam obchodných podmienok uvedených v oznámení alebo v súťažných podkladoch</w:t>
            </w:r>
            <w:r>
              <w:rPr>
                <w:sz w:val="22"/>
                <w:szCs w:val="22"/>
                <w:vertAlign w:val="superscript"/>
                <w:lang w:eastAsia="cs-CZ"/>
              </w:rPr>
              <w:t>9</w:t>
            </w:r>
          </w:p>
        </w:tc>
        <w:tc>
          <w:tcPr>
            <w:tcW w:w="6379" w:type="dxa"/>
          </w:tcPr>
          <w:p w14:paraId="22ABB71A" w14:textId="77777777" w:rsidR="00EA4E16" w:rsidRDefault="003B3454">
            <w:pPr>
              <w:jc w:val="both"/>
              <w:rPr>
                <w:sz w:val="22"/>
                <w:szCs w:val="22"/>
                <w:lang w:eastAsia="cs-CZ"/>
              </w:rPr>
            </w:pPr>
            <w:r>
              <w:rPr>
                <w:sz w:val="22"/>
                <w:szCs w:val="22"/>
                <w:lang w:eastAsia="cs-CZ"/>
              </w:rPr>
              <w:lastRenderedPageBreak/>
              <w:t xml:space="preserve">Po podpise zmluvy boli doplnené/zmenené podstatné náležitosti </w:t>
            </w:r>
            <w:r>
              <w:rPr>
                <w:sz w:val="22"/>
                <w:szCs w:val="22"/>
                <w:lang w:eastAsia="cs-CZ"/>
              </w:rPr>
              <w:lastRenderedPageBreak/>
              <w:t>podmienok uzatvorenej zmluvy týkajúce sa povahy a rozsahu prác, lehoty na realizáciu predmetu zmluvy, platobných podmienok a špecifikácie materiálov,  alebo ceny</w:t>
            </w:r>
            <w:r>
              <w:rPr>
                <w:sz w:val="22"/>
                <w:szCs w:val="22"/>
                <w:vertAlign w:val="superscript"/>
                <w:lang w:eastAsia="cs-CZ"/>
              </w:rPr>
              <w:t>9</w:t>
            </w:r>
            <w:r>
              <w:rPr>
                <w:sz w:val="22"/>
                <w:szCs w:val="22"/>
                <w:lang w:eastAsia="cs-CZ"/>
              </w:rPr>
              <w:t>. Je nevyhnutné vždy posúdiť od prípadu k prípadu, či sa v danom prípade jedná o „podstatnú“ zmenu.</w:t>
            </w:r>
            <w:r>
              <w:rPr>
                <w:sz w:val="22"/>
                <w:szCs w:val="22"/>
                <w:vertAlign w:val="superscript"/>
                <w:lang w:eastAsia="cs-CZ"/>
              </w:rPr>
              <w:footnoteReference w:id="8"/>
            </w:r>
          </w:p>
          <w:p w14:paraId="309C1B44" w14:textId="77777777" w:rsidR="00EA4E16" w:rsidRDefault="00EA4E16">
            <w:pPr>
              <w:jc w:val="both"/>
              <w:rPr>
                <w:sz w:val="22"/>
                <w:szCs w:val="22"/>
                <w:lang w:eastAsia="cs-CZ"/>
              </w:rPr>
            </w:pPr>
          </w:p>
          <w:p w14:paraId="6FCEC9BB" w14:textId="77777777" w:rsidR="00EA4E16" w:rsidRDefault="003B3454">
            <w:pPr>
              <w:jc w:val="both"/>
              <w:rPr>
                <w:sz w:val="22"/>
                <w:szCs w:val="22"/>
                <w:lang w:eastAsia="cs-CZ"/>
              </w:rPr>
            </w:pPr>
            <w:r>
              <w:rPr>
                <w:sz w:val="22"/>
                <w:szCs w:val="22"/>
                <w:lang w:eastAsia="cs-CZ"/>
              </w:rPr>
              <w:t>Verejný obstarávateľ uzatvoril dodatok v rozpore so zákazom uvedeným v § 10a ods. 1 zákona o VO</w:t>
            </w:r>
          </w:p>
        </w:tc>
        <w:tc>
          <w:tcPr>
            <w:tcW w:w="3260" w:type="dxa"/>
          </w:tcPr>
          <w:p w14:paraId="6B1DF674" w14:textId="77777777" w:rsidR="00EA4E16" w:rsidRDefault="003B3454">
            <w:pPr>
              <w:rPr>
                <w:sz w:val="22"/>
                <w:szCs w:val="22"/>
                <w:lang w:eastAsia="cs-CZ"/>
              </w:rPr>
            </w:pPr>
            <w:r>
              <w:rPr>
                <w:sz w:val="22"/>
                <w:szCs w:val="22"/>
                <w:lang w:eastAsia="cs-CZ"/>
              </w:rPr>
              <w:lastRenderedPageBreak/>
              <w:t>25 % z ceny zmluvy</w:t>
            </w:r>
          </w:p>
          <w:p w14:paraId="7784B327" w14:textId="77777777" w:rsidR="00EA4E16" w:rsidRDefault="00EA4E16">
            <w:pPr>
              <w:rPr>
                <w:sz w:val="22"/>
                <w:szCs w:val="22"/>
                <w:lang w:eastAsia="cs-CZ"/>
              </w:rPr>
            </w:pPr>
          </w:p>
          <w:p w14:paraId="38D9D87A" w14:textId="77777777" w:rsidR="00EA4E16" w:rsidRDefault="003B3454">
            <w:pPr>
              <w:rPr>
                <w:sz w:val="22"/>
                <w:szCs w:val="22"/>
                <w:lang w:eastAsia="cs-CZ"/>
              </w:rPr>
            </w:pPr>
            <w:r>
              <w:rPr>
                <w:sz w:val="22"/>
                <w:szCs w:val="22"/>
                <w:lang w:eastAsia="cs-CZ"/>
              </w:rPr>
              <w:t>plus</w:t>
            </w:r>
          </w:p>
          <w:p w14:paraId="18529D29" w14:textId="77777777" w:rsidR="00EA4E16" w:rsidRDefault="00EA4E16">
            <w:pPr>
              <w:rPr>
                <w:sz w:val="22"/>
                <w:szCs w:val="22"/>
                <w:lang w:eastAsia="cs-CZ"/>
              </w:rPr>
            </w:pPr>
          </w:p>
          <w:p w14:paraId="3463E365" w14:textId="77777777" w:rsidR="00EA4E16" w:rsidRDefault="003B3454">
            <w:pPr>
              <w:rPr>
                <w:sz w:val="22"/>
                <w:szCs w:val="22"/>
                <w:lang w:eastAsia="cs-CZ"/>
              </w:rPr>
            </w:pPr>
            <w:r>
              <w:rPr>
                <w:sz w:val="22"/>
                <w:szCs w:val="22"/>
                <w:lang w:eastAsia="cs-CZ"/>
              </w:rPr>
              <w:t>hodnota dodatočných výdavkov z plnenia zmluvy vychádzajúcich z podstatných zmien zmluvy</w:t>
            </w:r>
          </w:p>
        </w:tc>
      </w:tr>
      <w:tr w:rsidR="00EA4E16" w14:paraId="1526D0C8" w14:textId="77777777">
        <w:tc>
          <w:tcPr>
            <w:tcW w:w="675" w:type="dxa"/>
            <w:vAlign w:val="center"/>
          </w:tcPr>
          <w:p w14:paraId="57F1CE83" w14:textId="77777777" w:rsidR="00EA4E16" w:rsidRDefault="003B3454">
            <w:pPr>
              <w:jc w:val="center"/>
              <w:rPr>
                <w:sz w:val="22"/>
                <w:szCs w:val="22"/>
                <w:lang w:eastAsia="cs-CZ"/>
              </w:rPr>
            </w:pPr>
            <w:r>
              <w:rPr>
                <w:sz w:val="22"/>
                <w:szCs w:val="22"/>
                <w:lang w:eastAsia="cs-CZ"/>
              </w:rPr>
              <w:lastRenderedPageBreak/>
              <w:t>23</w:t>
            </w:r>
          </w:p>
        </w:tc>
        <w:tc>
          <w:tcPr>
            <w:tcW w:w="3720" w:type="dxa"/>
          </w:tcPr>
          <w:p w14:paraId="728C4FED" w14:textId="77777777" w:rsidR="00EA4E16" w:rsidRDefault="003B3454">
            <w:pPr>
              <w:rPr>
                <w:sz w:val="22"/>
                <w:szCs w:val="22"/>
                <w:lang w:eastAsia="cs-CZ"/>
              </w:rPr>
            </w:pPr>
            <w:r>
              <w:rPr>
                <w:sz w:val="22"/>
                <w:szCs w:val="22"/>
                <w:lang w:eastAsia="cs-CZ"/>
              </w:rPr>
              <w:t>Zníženie rozsahu zákazky</w:t>
            </w:r>
          </w:p>
        </w:tc>
        <w:tc>
          <w:tcPr>
            <w:tcW w:w="6379" w:type="dxa"/>
          </w:tcPr>
          <w:p w14:paraId="0BE33D39" w14:textId="77777777" w:rsidR="00EA4E16" w:rsidRDefault="003B3454">
            <w:pPr>
              <w:jc w:val="both"/>
              <w:rPr>
                <w:sz w:val="22"/>
                <w:szCs w:val="22"/>
                <w:lang w:eastAsia="cs-CZ"/>
              </w:rPr>
            </w:pPr>
            <w:r>
              <w:rPr>
                <w:sz w:val="22"/>
                <w:szCs w:val="22"/>
                <w:lang w:eastAsia="cs-CZ"/>
              </w:rPr>
              <w:t>Zákazka bola zadaná v súlade so zákonom o VO, ale následne bol znížený rozsah zákazky.</w:t>
            </w:r>
          </w:p>
        </w:tc>
        <w:tc>
          <w:tcPr>
            <w:tcW w:w="3260" w:type="dxa"/>
          </w:tcPr>
          <w:p w14:paraId="27B06C94" w14:textId="77777777" w:rsidR="00EA4E16" w:rsidRDefault="003B3454">
            <w:pPr>
              <w:rPr>
                <w:sz w:val="22"/>
                <w:szCs w:val="22"/>
                <w:lang w:eastAsia="cs-CZ"/>
              </w:rPr>
            </w:pPr>
            <w:r>
              <w:rPr>
                <w:sz w:val="22"/>
                <w:szCs w:val="22"/>
                <w:lang w:eastAsia="cs-CZ"/>
              </w:rPr>
              <w:t>Hodnota zníženia rozsahu</w:t>
            </w:r>
          </w:p>
          <w:p w14:paraId="36423E6F" w14:textId="77777777" w:rsidR="00EA4E16" w:rsidRDefault="00EA4E16">
            <w:pPr>
              <w:rPr>
                <w:sz w:val="22"/>
                <w:szCs w:val="22"/>
                <w:lang w:eastAsia="cs-CZ"/>
              </w:rPr>
            </w:pPr>
          </w:p>
          <w:p w14:paraId="26620BE8" w14:textId="77777777" w:rsidR="00EA4E16" w:rsidRDefault="003B3454">
            <w:pPr>
              <w:rPr>
                <w:sz w:val="22"/>
                <w:szCs w:val="22"/>
                <w:lang w:eastAsia="cs-CZ"/>
              </w:rPr>
            </w:pPr>
            <w:r>
              <w:rPr>
                <w:sz w:val="22"/>
                <w:szCs w:val="22"/>
                <w:lang w:eastAsia="cs-CZ"/>
              </w:rPr>
              <w:t>Plus</w:t>
            </w:r>
          </w:p>
          <w:p w14:paraId="1A6F861F" w14:textId="77777777" w:rsidR="00EA4E16" w:rsidRDefault="00EA4E16">
            <w:pPr>
              <w:rPr>
                <w:sz w:val="22"/>
                <w:szCs w:val="22"/>
                <w:lang w:eastAsia="cs-CZ"/>
              </w:rPr>
            </w:pPr>
          </w:p>
          <w:p w14:paraId="437907A3" w14:textId="77777777" w:rsidR="00EA4E16" w:rsidRDefault="003B3454">
            <w:pPr>
              <w:rPr>
                <w:sz w:val="22"/>
                <w:szCs w:val="22"/>
                <w:lang w:eastAsia="cs-CZ"/>
              </w:rPr>
            </w:pPr>
            <w:r>
              <w:rPr>
                <w:sz w:val="22"/>
                <w:szCs w:val="22"/>
                <w:lang w:eastAsia="cs-CZ"/>
              </w:rPr>
              <w:t>25 % z hodnoty konečného rozsahu (iba ak zníženie v rozsahu zákazky je podstatné)</w:t>
            </w:r>
          </w:p>
        </w:tc>
      </w:tr>
      <w:tr w:rsidR="00EA4E16" w14:paraId="5C4CA16E" w14:textId="77777777">
        <w:tc>
          <w:tcPr>
            <w:tcW w:w="675" w:type="dxa"/>
            <w:vAlign w:val="center"/>
          </w:tcPr>
          <w:p w14:paraId="0D2456F6" w14:textId="77777777" w:rsidR="00EA4E16" w:rsidRDefault="003B3454">
            <w:pPr>
              <w:jc w:val="center"/>
              <w:rPr>
                <w:sz w:val="22"/>
                <w:szCs w:val="22"/>
                <w:lang w:eastAsia="cs-CZ"/>
              </w:rPr>
            </w:pPr>
            <w:r>
              <w:rPr>
                <w:sz w:val="22"/>
                <w:szCs w:val="22"/>
                <w:lang w:eastAsia="cs-CZ"/>
              </w:rPr>
              <w:t>24</w:t>
            </w:r>
          </w:p>
        </w:tc>
        <w:tc>
          <w:tcPr>
            <w:tcW w:w="3720" w:type="dxa"/>
          </w:tcPr>
          <w:p w14:paraId="4628C7BA" w14:textId="77777777" w:rsidR="00EA4E16" w:rsidRDefault="003B3454">
            <w:pPr>
              <w:ind w:left="34"/>
              <w:rPr>
                <w:sz w:val="22"/>
                <w:szCs w:val="22"/>
                <w:lang w:eastAsia="cs-CZ"/>
              </w:rPr>
            </w:pPr>
            <w:r>
              <w:rPr>
                <w:sz w:val="22"/>
                <w:szCs w:val="22"/>
                <w:lang w:eastAsia="cs-CZ"/>
              </w:rPr>
              <w:t>Zákazka na doplňujúce stavebné práce alebo služby (ak takáto zákazka predstavuje podstatnú modifikáciu pôvodných zmluvných podmienok</w:t>
            </w:r>
            <w:r>
              <w:rPr>
                <w:sz w:val="22"/>
                <w:szCs w:val="22"/>
                <w:vertAlign w:val="superscript"/>
                <w:lang w:eastAsia="cs-CZ"/>
              </w:rPr>
              <w:footnoteReference w:id="9"/>
            </w:r>
            <w:r>
              <w:rPr>
                <w:sz w:val="22"/>
                <w:szCs w:val="22"/>
                <w:lang w:eastAsia="cs-CZ"/>
              </w:rPr>
              <w:t>) bola zadaná bez použitia rokovacieho konania bez zverejnenia, resp. priameho rokovacieho konania,</w:t>
            </w:r>
          </w:p>
          <w:p w14:paraId="2582F26E" w14:textId="77777777" w:rsidR="00EA4E16" w:rsidRDefault="003B3454">
            <w:pPr>
              <w:numPr>
                <w:ilvl w:val="0"/>
                <w:numId w:val="29"/>
              </w:numPr>
              <w:jc w:val="both"/>
              <w:rPr>
                <w:sz w:val="22"/>
                <w:szCs w:val="22"/>
                <w:lang w:eastAsia="cs-CZ"/>
              </w:rPr>
            </w:pPr>
            <w:r>
              <w:rPr>
                <w:sz w:val="22"/>
                <w:szCs w:val="22"/>
                <w:lang w:eastAsia="cs-CZ"/>
              </w:rPr>
              <w:t xml:space="preserve">a/alebo doplňujúce práce alebo služby boli zadané v rozpore s podmienkami uvedenými  v ustanovení § 58 písm. c) alebo i), </w:t>
            </w:r>
            <w:r>
              <w:rPr>
                <w:sz w:val="22"/>
                <w:szCs w:val="22"/>
                <w:vertAlign w:val="superscript"/>
                <w:lang w:eastAsia="cs-CZ"/>
              </w:rPr>
              <w:footnoteReference w:id="10"/>
            </w:r>
          </w:p>
        </w:tc>
        <w:tc>
          <w:tcPr>
            <w:tcW w:w="6379" w:type="dxa"/>
          </w:tcPr>
          <w:p w14:paraId="2B9B20DB" w14:textId="77777777" w:rsidR="00EA4E16" w:rsidRDefault="003B3454">
            <w:pPr>
              <w:jc w:val="both"/>
              <w:rPr>
                <w:sz w:val="22"/>
                <w:szCs w:val="22"/>
                <w:lang w:eastAsia="cs-CZ"/>
              </w:rPr>
            </w:pPr>
            <w:r>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7948428E" w14:textId="77777777" w:rsidR="00EA4E16" w:rsidRDefault="00EA4E16">
            <w:pPr>
              <w:jc w:val="both"/>
              <w:rPr>
                <w:sz w:val="22"/>
                <w:szCs w:val="22"/>
                <w:lang w:eastAsia="cs-CZ"/>
              </w:rPr>
            </w:pPr>
          </w:p>
        </w:tc>
        <w:tc>
          <w:tcPr>
            <w:tcW w:w="3260" w:type="dxa"/>
          </w:tcPr>
          <w:p w14:paraId="642E28FC" w14:textId="77777777" w:rsidR="00EA4E16" w:rsidRDefault="003B3454">
            <w:pPr>
              <w:rPr>
                <w:sz w:val="22"/>
                <w:szCs w:val="22"/>
                <w:lang w:eastAsia="cs-CZ"/>
              </w:rPr>
            </w:pPr>
            <w:r>
              <w:rPr>
                <w:sz w:val="22"/>
                <w:szCs w:val="22"/>
                <w:lang w:eastAsia="cs-CZ"/>
              </w:rPr>
              <w:t>100 % hodnoty dodatočnej zákazky</w:t>
            </w:r>
          </w:p>
          <w:p w14:paraId="59E73EDC" w14:textId="77777777" w:rsidR="00EA4E16" w:rsidRDefault="00EA4E16">
            <w:pPr>
              <w:rPr>
                <w:sz w:val="22"/>
                <w:szCs w:val="22"/>
                <w:lang w:eastAsia="cs-CZ"/>
              </w:rPr>
            </w:pPr>
          </w:p>
          <w:p w14:paraId="17636CAB" w14:textId="77777777" w:rsidR="00EA4E16" w:rsidRDefault="003B3454">
            <w:pPr>
              <w:rPr>
                <w:sz w:val="22"/>
                <w:szCs w:val="22"/>
                <w:lang w:eastAsia="cs-CZ"/>
              </w:rPr>
            </w:pPr>
            <w:r>
              <w:rPr>
                <w:sz w:val="22"/>
                <w:szCs w:val="22"/>
                <w:lang w:eastAsia="cs-CZ"/>
              </w:rPr>
              <w:t xml:space="preserve">V prípade, že všetky dodatočné hodnoty prác/tovarov/služieb v dodatočných zákazkách nepresahujú 20 % z hodnoty pôvodnej zákazky a súčasne táto hodnota dodatočných zákaziek sama o sebe nepredstavuje hodnotu nadlimitnej zákazky, môže byť korekcia znížená na  25 </w:t>
            </w:r>
            <w:r>
              <w:rPr>
                <w:sz w:val="22"/>
                <w:szCs w:val="22"/>
                <w:lang w:eastAsia="cs-CZ"/>
              </w:rPr>
              <w:lastRenderedPageBreak/>
              <w:t>% z hodnoty dodatočnej/dodatočných zákaziek</w:t>
            </w:r>
          </w:p>
        </w:tc>
      </w:tr>
      <w:tr w:rsidR="00EA4E16" w14:paraId="04786947" w14:textId="77777777">
        <w:tc>
          <w:tcPr>
            <w:tcW w:w="675" w:type="dxa"/>
            <w:vAlign w:val="center"/>
          </w:tcPr>
          <w:p w14:paraId="02D9D37A" w14:textId="77777777" w:rsidR="00EA4E16" w:rsidRDefault="003B3454">
            <w:pPr>
              <w:jc w:val="center"/>
              <w:rPr>
                <w:sz w:val="22"/>
                <w:szCs w:val="22"/>
                <w:lang w:eastAsia="cs-CZ"/>
              </w:rPr>
            </w:pPr>
            <w:r>
              <w:rPr>
                <w:sz w:val="22"/>
                <w:szCs w:val="22"/>
                <w:lang w:eastAsia="cs-CZ"/>
              </w:rPr>
              <w:lastRenderedPageBreak/>
              <w:t>25</w:t>
            </w:r>
          </w:p>
        </w:tc>
        <w:tc>
          <w:tcPr>
            <w:tcW w:w="3720" w:type="dxa"/>
          </w:tcPr>
          <w:p w14:paraId="7992B2FA" w14:textId="77777777" w:rsidR="00EA4E16" w:rsidRDefault="003B3454">
            <w:pPr>
              <w:rPr>
                <w:sz w:val="22"/>
                <w:szCs w:val="22"/>
                <w:lang w:eastAsia="cs-CZ"/>
              </w:rPr>
            </w:pPr>
            <w:r>
              <w:rPr>
                <w:sz w:val="22"/>
                <w:szCs w:val="22"/>
                <w:lang w:eastAsia="cs-CZ"/>
              </w:rPr>
              <w:t>Porušenie povinnosti použiť pri verejnej súťaži, užšej súťaži alebo v rokovacom konaní so zverejnením elektronickú aukciu –nadlimitná, podlimitná zákazka na dodanie tovaru (resp. podlimitná zákazka bez využitia elektronického trhoviska pri tovaroch bežne dostupných na trhu</w:t>
            </w:r>
            <w:r>
              <w:rPr>
                <w:rStyle w:val="Odkaznapoznmkupodiarou"/>
                <w:sz w:val="22"/>
                <w:szCs w:val="22"/>
                <w:lang w:eastAsia="cs-CZ"/>
              </w:rPr>
              <w:footnoteReference w:id="11"/>
            </w:r>
            <w:r>
              <w:rPr>
                <w:sz w:val="22"/>
                <w:szCs w:val="22"/>
                <w:lang w:eastAsia="cs-CZ"/>
              </w:rPr>
              <w:t>)</w:t>
            </w:r>
          </w:p>
        </w:tc>
        <w:tc>
          <w:tcPr>
            <w:tcW w:w="6379" w:type="dxa"/>
          </w:tcPr>
          <w:p w14:paraId="0BE921DA" w14:textId="77777777" w:rsidR="00EA4E16" w:rsidRDefault="003B3454">
            <w:pPr>
              <w:jc w:val="both"/>
              <w:rPr>
                <w:sz w:val="22"/>
                <w:szCs w:val="22"/>
                <w:lang w:eastAsia="cs-CZ"/>
              </w:rPr>
            </w:pPr>
            <w:r>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tcPr>
          <w:p w14:paraId="09C46A83" w14:textId="77777777" w:rsidR="00EA4E16" w:rsidRDefault="003B3454">
            <w:pPr>
              <w:rPr>
                <w:sz w:val="22"/>
                <w:szCs w:val="22"/>
                <w:lang w:eastAsia="cs-CZ"/>
              </w:rPr>
            </w:pPr>
            <w:r>
              <w:rPr>
                <w:sz w:val="22"/>
                <w:szCs w:val="22"/>
                <w:lang w:eastAsia="cs-CZ"/>
              </w:rPr>
              <w:t xml:space="preserve">10 %. </w:t>
            </w:r>
          </w:p>
          <w:p w14:paraId="4F36CD8D" w14:textId="77777777" w:rsidR="00EA4E16" w:rsidRDefault="003B3454">
            <w:pPr>
              <w:rPr>
                <w:sz w:val="22"/>
                <w:szCs w:val="22"/>
                <w:lang w:eastAsia="cs-CZ"/>
              </w:rPr>
            </w:pPr>
            <w:r>
              <w:rPr>
                <w:sz w:val="22"/>
                <w:szCs w:val="22"/>
                <w:lang w:eastAsia="cs-CZ"/>
              </w:rPr>
              <w:t>Táto sadzba môže byť znížená na 5 % podľa závažnosti</w:t>
            </w:r>
          </w:p>
        </w:tc>
      </w:tr>
      <w:tr w:rsidR="00EA4E16" w14:paraId="2F75854A" w14:textId="77777777">
        <w:tc>
          <w:tcPr>
            <w:tcW w:w="675" w:type="dxa"/>
            <w:vAlign w:val="center"/>
          </w:tcPr>
          <w:p w14:paraId="1A6B6E1C" w14:textId="77777777" w:rsidR="00EA4E16" w:rsidRDefault="003B3454">
            <w:pPr>
              <w:jc w:val="center"/>
              <w:rPr>
                <w:sz w:val="22"/>
                <w:szCs w:val="22"/>
                <w:lang w:eastAsia="cs-CZ"/>
              </w:rPr>
            </w:pPr>
            <w:r>
              <w:rPr>
                <w:sz w:val="22"/>
                <w:szCs w:val="22"/>
                <w:lang w:eastAsia="cs-CZ"/>
              </w:rPr>
              <w:t>26</w:t>
            </w:r>
          </w:p>
        </w:tc>
        <w:tc>
          <w:tcPr>
            <w:tcW w:w="3720" w:type="dxa"/>
          </w:tcPr>
          <w:p w14:paraId="266BED2F" w14:textId="77777777" w:rsidR="00EA4E16" w:rsidRDefault="003B3454">
            <w:pPr>
              <w:rPr>
                <w:sz w:val="22"/>
                <w:szCs w:val="22"/>
                <w:lang w:eastAsia="cs-CZ"/>
              </w:rPr>
            </w:pPr>
            <w:r>
              <w:rPr>
                <w:sz w:val="22"/>
                <w:szCs w:val="22"/>
                <w:lang w:eastAsia="cs-CZ"/>
              </w:rPr>
              <w:t>Porušenie povinnosti</w:t>
            </w:r>
            <w:r>
              <w:rPr>
                <w:rStyle w:val="Odkaznapoznmkupodiarou"/>
                <w:sz w:val="22"/>
                <w:szCs w:val="22"/>
                <w:lang w:eastAsia="cs-CZ"/>
              </w:rPr>
              <w:footnoteReference w:id="12"/>
            </w:r>
            <w:r>
              <w:rPr>
                <w:sz w:val="22"/>
                <w:szCs w:val="22"/>
                <w:lang w:eastAsia="cs-CZ"/>
              </w:rPr>
              <w:t xml:space="preserve"> zadávať podlimitnú zákazku na nákup tovarov, stavebných prác alebo služieb, bežne dostupných na trhu, prostredníctvom elektronického trhoviska</w:t>
            </w:r>
          </w:p>
        </w:tc>
        <w:tc>
          <w:tcPr>
            <w:tcW w:w="6379" w:type="dxa"/>
          </w:tcPr>
          <w:p w14:paraId="1576E2B8" w14:textId="77777777" w:rsidR="00EA4E16" w:rsidRDefault="003B3454" w:rsidP="00242D58">
            <w:pPr>
              <w:jc w:val="both"/>
              <w:rPr>
                <w:color w:val="4B4B4B"/>
                <w:sz w:val="22"/>
                <w:szCs w:val="22"/>
              </w:rPr>
            </w:pPr>
            <w:r>
              <w:rPr>
                <w:sz w:val="22"/>
                <w:szCs w:val="22"/>
                <w:lang w:eastAsia="cs-CZ"/>
              </w:rPr>
              <w:t xml:space="preserve">Verejný obstarávateľ nepostupoval podľa </w:t>
            </w:r>
            <w:r>
              <w:rPr>
                <w:color w:val="4B4B4B"/>
                <w:sz w:val="22"/>
                <w:szCs w:val="22"/>
              </w:rPr>
              <w:t xml:space="preserve">§ </w:t>
            </w:r>
            <w:r w:rsidR="00242D58">
              <w:rPr>
                <w:color w:val="4B4B4B"/>
                <w:sz w:val="22"/>
                <w:szCs w:val="22"/>
              </w:rPr>
              <w:t>96</w:t>
            </w:r>
            <w:r>
              <w:rPr>
                <w:color w:val="4B4B4B"/>
                <w:sz w:val="22"/>
                <w:szCs w:val="22"/>
              </w:rPr>
              <w:t xml:space="preserve"> zákona o VO, ak ide o dodanie tovaru, uskutočnenie stavebných prác alebo poskytnutie služby bežne dostupných na trhu, ale na obstarávanie použil postup podľa § 9 ods. 9 zákona o VO alebo postup podľa § 100 až 102 zákona o VO.</w:t>
            </w:r>
          </w:p>
        </w:tc>
        <w:tc>
          <w:tcPr>
            <w:tcW w:w="3260" w:type="dxa"/>
          </w:tcPr>
          <w:p w14:paraId="20311F0A" w14:textId="77777777" w:rsidR="00EA4E16" w:rsidRDefault="003B3454">
            <w:pPr>
              <w:rPr>
                <w:del w:id="1" w:author="Autor"/>
                <w:sz w:val="22"/>
                <w:szCs w:val="22"/>
                <w:lang w:eastAsia="cs-CZ"/>
              </w:rPr>
            </w:pPr>
            <w:del w:id="2" w:author="Autor">
              <w:r>
                <w:rPr>
                  <w:sz w:val="22"/>
                  <w:szCs w:val="22"/>
                  <w:lang w:eastAsia="cs-CZ"/>
                </w:rPr>
                <w:delText xml:space="preserve">10 %. </w:delText>
              </w:r>
            </w:del>
          </w:p>
          <w:p w14:paraId="0CE45AA1" w14:textId="17808060" w:rsidR="00EA4E16" w:rsidRDefault="003B3454" w:rsidP="0088043C">
            <w:pPr>
              <w:rPr>
                <w:sz w:val="22"/>
                <w:szCs w:val="22"/>
                <w:lang w:eastAsia="cs-CZ"/>
              </w:rPr>
            </w:pPr>
            <w:del w:id="3" w:author="Autor">
              <w:r>
                <w:rPr>
                  <w:sz w:val="22"/>
                  <w:szCs w:val="22"/>
                  <w:lang w:eastAsia="cs-CZ"/>
                </w:rPr>
                <w:delText>Táto sadzba môže byť znížená na 5 % podľa závažnosti</w:delText>
              </w:r>
            </w:del>
            <w:ins w:id="4" w:author="Autor">
              <w:r>
                <w:rPr>
                  <w:sz w:val="22"/>
                  <w:szCs w:val="22"/>
                  <w:lang w:eastAsia="cs-CZ"/>
                </w:rPr>
                <w:t xml:space="preserve">5 % </w:t>
              </w:r>
            </w:ins>
          </w:p>
        </w:tc>
      </w:tr>
    </w:tbl>
    <w:p w14:paraId="4A874791" w14:textId="77777777" w:rsidR="00B87212" w:rsidRDefault="00B87212">
      <w:pPr>
        <w:rPr>
          <w:ins w:id="5" w:author="Autor"/>
          <w:sz w:val="22"/>
          <w:szCs w:val="22"/>
        </w:rPr>
      </w:pPr>
    </w:p>
    <w:p w14:paraId="42D15DCB" w14:textId="77777777" w:rsidR="004A5840" w:rsidRDefault="004A5840">
      <w:pPr>
        <w:rPr>
          <w:ins w:id="6" w:author="Autor"/>
          <w:sz w:val="22"/>
          <w:szCs w:val="22"/>
        </w:rPr>
        <w:sectPr w:rsidR="004A5840" w:rsidSect="004A5840">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284" w:footer="708" w:gutter="0"/>
          <w:pgNumType w:start="1"/>
          <w:cols w:space="708"/>
          <w:titlePg/>
          <w:docGrid w:linePitch="360"/>
        </w:sectPr>
      </w:pPr>
    </w:p>
    <w:p w14:paraId="7507FF99" w14:textId="77777777" w:rsidR="00B87212" w:rsidRPr="007C3E78" w:rsidRDefault="00B87212" w:rsidP="00A441A7">
      <w:pPr>
        <w:rPr>
          <w:ins w:id="9" w:author="Autor"/>
          <w:b/>
          <w:sz w:val="22"/>
          <w:szCs w:val="22"/>
          <w:lang w:eastAsia="cs-CZ"/>
        </w:rPr>
      </w:pPr>
      <w:ins w:id="10" w:author="Autor">
        <w:r w:rsidRPr="007C3E78">
          <w:rPr>
            <w:sz w:val="22"/>
            <w:szCs w:val="22"/>
            <w:lang w:eastAsia="cs-CZ"/>
          </w:rPr>
          <w:lastRenderedPageBreak/>
          <w:t xml:space="preserve">Určovanie výšky vrátenia poskytnutého príspevku alebo jeho časti v nadväznosti na zistené porušenie pravidiel a postupov verejného obstarávania v zmysle </w:t>
        </w:r>
        <w:r>
          <w:rPr>
            <w:sz w:val="22"/>
            <w:szCs w:val="22"/>
            <w:lang w:eastAsia="cs-CZ"/>
          </w:rPr>
          <w:t>Z</w:t>
        </w:r>
        <w:r w:rsidRPr="007C3E78">
          <w:rPr>
            <w:sz w:val="22"/>
            <w:szCs w:val="22"/>
            <w:lang w:eastAsia="cs-CZ"/>
          </w:rPr>
          <w:t xml:space="preserve">VO. </w:t>
        </w:r>
        <w:r w:rsidRPr="007C3E78">
          <w:rPr>
            <w:b/>
            <w:sz w:val="22"/>
            <w:szCs w:val="22"/>
            <w:lang w:eastAsia="cs-CZ"/>
          </w:rPr>
          <w:t xml:space="preserve">Všetky percentuálne sadzby sa týkajú prípadov, keď konkrétne porušenie malo alebo mohlo mať vplyv na výsledok verejného obstarávania. </w:t>
        </w:r>
      </w:ins>
    </w:p>
    <w:p w14:paraId="4EE57C07" w14:textId="77777777" w:rsidR="00B87212" w:rsidRPr="007C3E78" w:rsidRDefault="00B87212" w:rsidP="00B87212">
      <w:pPr>
        <w:rPr>
          <w:ins w:id="11" w:author="Autor"/>
          <w:sz w:val="22"/>
          <w:szCs w:val="22"/>
          <w:lang w:eastAsia="cs-CZ"/>
        </w:rPr>
      </w:pPr>
    </w:p>
    <w:p w14:paraId="54D404AA" w14:textId="77777777" w:rsidR="00B87212" w:rsidRPr="007C3E78" w:rsidRDefault="00B87212" w:rsidP="00B87212">
      <w:pPr>
        <w:rPr>
          <w:ins w:id="12" w:author="Auto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B87212" w:rsidRPr="007C3E78" w14:paraId="2DA716E7" w14:textId="77777777" w:rsidTr="00A14ACA">
        <w:trPr>
          <w:ins w:id="13" w:author="Autor"/>
        </w:trPr>
        <w:tc>
          <w:tcPr>
            <w:tcW w:w="675" w:type="dxa"/>
            <w:tcBorders>
              <w:bottom w:val="single" w:sz="4" w:space="0" w:color="auto"/>
            </w:tcBorders>
            <w:shd w:val="clear" w:color="auto" w:fill="95B3D7" w:themeFill="accent1" w:themeFillTint="99"/>
            <w:vAlign w:val="center"/>
          </w:tcPr>
          <w:p w14:paraId="64C3CBB7" w14:textId="77777777" w:rsidR="00B87212" w:rsidRPr="007C3E78" w:rsidRDefault="00B87212" w:rsidP="00A14ACA">
            <w:pPr>
              <w:jc w:val="center"/>
              <w:rPr>
                <w:ins w:id="14" w:author="Autor"/>
                <w:b/>
                <w:sz w:val="22"/>
                <w:szCs w:val="22"/>
                <w:lang w:eastAsia="cs-CZ"/>
              </w:rPr>
            </w:pPr>
            <w:ins w:id="15" w:author="Autor">
              <w:r w:rsidRPr="007C3E78">
                <w:rPr>
                  <w:b/>
                  <w:sz w:val="22"/>
                  <w:szCs w:val="22"/>
                  <w:lang w:eastAsia="cs-CZ"/>
                </w:rPr>
                <w:t>Č.</w:t>
              </w:r>
            </w:ins>
          </w:p>
        </w:tc>
        <w:tc>
          <w:tcPr>
            <w:tcW w:w="3720" w:type="dxa"/>
            <w:tcBorders>
              <w:bottom w:val="single" w:sz="4" w:space="0" w:color="auto"/>
            </w:tcBorders>
            <w:shd w:val="clear" w:color="auto" w:fill="95B3D7" w:themeFill="accent1" w:themeFillTint="99"/>
            <w:vAlign w:val="center"/>
          </w:tcPr>
          <w:p w14:paraId="466B2324" w14:textId="77777777" w:rsidR="00B87212" w:rsidRPr="007C3E78" w:rsidRDefault="00B87212" w:rsidP="00A14ACA">
            <w:pPr>
              <w:jc w:val="center"/>
              <w:rPr>
                <w:ins w:id="16" w:author="Autor"/>
                <w:b/>
                <w:sz w:val="22"/>
                <w:szCs w:val="22"/>
                <w:lang w:eastAsia="cs-CZ"/>
              </w:rPr>
            </w:pPr>
            <w:ins w:id="17" w:author="Autor">
              <w:r w:rsidRPr="007C3E78">
                <w:rPr>
                  <w:b/>
                  <w:sz w:val="22"/>
                  <w:szCs w:val="22"/>
                  <w:lang w:eastAsia="cs-CZ"/>
                </w:rPr>
                <w:t>Názov porušenia</w:t>
              </w:r>
            </w:ins>
          </w:p>
        </w:tc>
        <w:tc>
          <w:tcPr>
            <w:tcW w:w="6379" w:type="dxa"/>
            <w:tcBorders>
              <w:bottom w:val="single" w:sz="4" w:space="0" w:color="auto"/>
            </w:tcBorders>
            <w:shd w:val="clear" w:color="auto" w:fill="95B3D7" w:themeFill="accent1" w:themeFillTint="99"/>
            <w:vAlign w:val="center"/>
          </w:tcPr>
          <w:p w14:paraId="172FF8FE" w14:textId="77777777" w:rsidR="00B87212" w:rsidRPr="007C3E78" w:rsidRDefault="00B87212" w:rsidP="00A14ACA">
            <w:pPr>
              <w:jc w:val="center"/>
              <w:rPr>
                <w:ins w:id="18" w:author="Autor"/>
                <w:b/>
                <w:sz w:val="22"/>
                <w:szCs w:val="22"/>
                <w:lang w:eastAsia="cs-CZ"/>
              </w:rPr>
            </w:pPr>
            <w:ins w:id="19" w:author="Autor">
              <w:r w:rsidRPr="007C3E78">
                <w:rPr>
                  <w:b/>
                  <w:sz w:val="22"/>
                  <w:szCs w:val="22"/>
                  <w:lang w:eastAsia="cs-CZ"/>
                </w:rPr>
                <w:t>Popis porušenia/ príklady</w:t>
              </w:r>
            </w:ins>
          </w:p>
        </w:tc>
        <w:tc>
          <w:tcPr>
            <w:tcW w:w="3260" w:type="dxa"/>
            <w:tcBorders>
              <w:bottom w:val="single" w:sz="4" w:space="0" w:color="auto"/>
            </w:tcBorders>
            <w:shd w:val="clear" w:color="auto" w:fill="95B3D7" w:themeFill="accent1" w:themeFillTint="99"/>
            <w:vAlign w:val="center"/>
          </w:tcPr>
          <w:p w14:paraId="266FE4BE" w14:textId="77777777" w:rsidR="00B87212" w:rsidRPr="007C3E78" w:rsidRDefault="00B87212" w:rsidP="00A14ACA">
            <w:pPr>
              <w:jc w:val="center"/>
              <w:rPr>
                <w:ins w:id="20" w:author="Autor"/>
                <w:b/>
                <w:sz w:val="22"/>
                <w:szCs w:val="22"/>
                <w:lang w:eastAsia="cs-CZ"/>
              </w:rPr>
            </w:pPr>
            <w:ins w:id="21" w:author="Autor">
              <w:r w:rsidRPr="007C3E78">
                <w:rPr>
                  <w:b/>
                  <w:sz w:val="22"/>
                  <w:szCs w:val="22"/>
                  <w:lang w:eastAsia="cs-CZ"/>
                </w:rPr>
                <w:t xml:space="preserve">Výška finančnej opravy </w:t>
              </w:r>
            </w:ins>
          </w:p>
        </w:tc>
      </w:tr>
      <w:tr w:rsidR="00B87212" w:rsidRPr="007C3E78" w14:paraId="25101EAF" w14:textId="77777777" w:rsidTr="00A14ACA">
        <w:trPr>
          <w:ins w:id="22" w:author="Autor"/>
        </w:trPr>
        <w:tc>
          <w:tcPr>
            <w:tcW w:w="14034" w:type="dxa"/>
            <w:gridSpan w:val="4"/>
            <w:shd w:val="clear" w:color="auto" w:fill="BFBFBF" w:themeFill="background1" w:themeFillShade="BF"/>
            <w:vAlign w:val="center"/>
          </w:tcPr>
          <w:p w14:paraId="7E267980" w14:textId="77777777" w:rsidR="00B87212" w:rsidRPr="007C3E78" w:rsidRDefault="00B87212" w:rsidP="00A14ACA">
            <w:pPr>
              <w:jc w:val="center"/>
              <w:rPr>
                <w:ins w:id="23" w:author="Autor"/>
                <w:b/>
                <w:sz w:val="22"/>
                <w:szCs w:val="22"/>
                <w:lang w:eastAsia="cs-CZ"/>
              </w:rPr>
            </w:pPr>
            <w:ins w:id="24" w:author="Autor">
              <w:r w:rsidRPr="007C3E78">
                <w:rPr>
                  <w:b/>
                  <w:sz w:val="22"/>
                  <w:szCs w:val="22"/>
                  <w:lang w:eastAsia="cs-CZ"/>
                </w:rPr>
                <w:t>Oznámenie o vyhlásení verejného obstarávania, špecifikácia v súťažných podkladoch</w:t>
              </w:r>
            </w:ins>
          </w:p>
        </w:tc>
      </w:tr>
      <w:tr w:rsidR="00B87212" w:rsidRPr="007C3E78" w14:paraId="4E6B4571" w14:textId="77777777" w:rsidTr="00A14ACA">
        <w:trPr>
          <w:ins w:id="25" w:author="Autor"/>
        </w:trPr>
        <w:tc>
          <w:tcPr>
            <w:tcW w:w="675" w:type="dxa"/>
            <w:shd w:val="clear" w:color="auto" w:fill="auto"/>
            <w:vAlign w:val="center"/>
          </w:tcPr>
          <w:p w14:paraId="7675EAB9" w14:textId="77777777" w:rsidR="00B87212" w:rsidRPr="007C3E78" w:rsidRDefault="00B87212" w:rsidP="00A14ACA">
            <w:pPr>
              <w:jc w:val="center"/>
              <w:rPr>
                <w:ins w:id="26" w:author="Autor"/>
                <w:sz w:val="22"/>
                <w:szCs w:val="22"/>
                <w:lang w:eastAsia="cs-CZ"/>
              </w:rPr>
            </w:pPr>
            <w:ins w:id="27" w:author="Autor">
              <w:r w:rsidRPr="007C3E78">
                <w:rPr>
                  <w:sz w:val="22"/>
                  <w:szCs w:val="22"/>
                  <w:lang w:eastAsia="cs-CZ"/>
                </w:rPr>
                <w:t>1.</w:t>
              </w:r>
            </w:ins>
          </w:p>
        </w:tc>
        <w:tc>
          <w:tcPr>
            <w:tcW w:w="3720" w:type="dxa"/>
            <w:shd w:val="clear" w:color="auto" w:fill="auto"/>
          </w:tcPr>
          <w:p w14:paraId="24BAC288" w14:textId="77777777" w:rsidR="00B87212" w:rsidRPr="007C3E78" w:rsidRDefault="00B87212" w:rsidP="00A14ACA">
            <w:pPr>
              <w:rPr>
                <w:ins w:id="28" w:author="Autor"/>
                <w:sz w:val="22"/>
                <w:szCs w:val="22"/>
                <w:lang w:eastAsia="cs-CZ"/>
              </w:rPr>
            </w:pPr>
            <w:ins w:id="29" w:author="Autor">
              <w:r w:rsidRPr="007C3E78">
                <w:rPr>
                  <w:sz w:val="22"/>
                  <w:szCs w:val="22"/>
                  <w:lang w:eastAsia="cs-CZ"/>
                </w:rPr>
                <w:t xml:space="preserve">Nedodržanie postupov zverejňovania zákazky v zmysle zákona o VO </w:t>
              </w:r>
            </w:ins>
          </w:p>
          <w:p w14:paraId="2BC590AF" w14:textId="77777777" w:rsidR="00B87212" w:rsidRPr="007C3E78" w:rsidRDefault="00B87212" w:rsidP="00A14ACA">
            <w:pPr>
              <w:rPr>
                <w:ins w:id="30" w:author="Autor"/>
                <w:sz w:val="22"/>
                <w:szCs w:val="22"/>
                <w:lang w:eastAsia="cs-CZ"/>
              </w:rPr>
            </w:pPr>
          </w:p>
        </w:tc>
        <w:tc>
          <w:tcPr>
            <w:tcW w:w="6379" w:type="dxa"/>
            <w:shd w:val="clear" w:color="auto" w:fill="auto"/>
          </w:tcPr>
          <w:p w14:paraId="554C42AB" w14:textId="77777777" w:rsidR="00B87212" w:rsidRPr="007C3E78" w:rsidRDefault="00B87212" w:rsidP="00A14ACA">
            <w:pPr>
              <w:jc w:val="both"/>
              <w:rPr>
                <w:ins w:id="31" w:author="Autor"/>
                <w:sz w:val="22"/>
                <w:szCs w:val="22"/>
                <w:lang w:eastAsia="cs-CZ"/>
              </w:rPr>
            </w:pPr>
            <w:ins w:id="32" w:author="Autor">
              <w:r w:rsidRPr="007C3E78">
                <w:rPr>
                  <w:sz w:val="22"/>
                  <w:szCs w:val="22"/>
                  <w:lang w:eastAsia="cs-CZ"/>
                </w:rPr>
                <w:t>Verejný obstarávateľ</w:t>
              </w:r>
              <w:r w:rsidRPr="007C3E78">
                <w:rPr>
                  <w:sz w:val="22"/>
                  <w:szCs w:val="22"/>
                  <w:vertAlign w:val="superscript"/>
                  <w:lang w:eastAsia="cs-CZ"/>
                </w:rPr>
                <w:footnoteReference w:id="13"/>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ins>
          </w:p>
          <w:p w14:paraId="69A683B1" w14:textId="77777777" w:rsidR="00B87212" w:rsidRPr="007C3E78" w:rsidRDefault="00B87212" w:rsidP="00A14ACA">
            <w:pPr>
              <w:rPr>
                <w:ins w:id="35" w:author="Autor"/>
                <w:sz w:val="22"/>
                <w:szCs w:val="22"/>
                <w:lang w:eastAsia="cs-CZ"/>
              </w:rPr>
            </w:pPr>
          </w:p>
          <w:p w14:paraId="34171AE2" w14:textId="77777777" w:rsidR="00B87212" w:rsidRPr="007C3E78" w:rsidRDefault="00B87212" w:rsidP="00A14ACA">
            <w:pPr>
              <w:jc w:val="both"/>
              <w:rPr>
                <w:ins w:id="36" w:author="Autor"/>
                <w:sz w:val="22"/>
                <w:szCs w:val="22"/>
                <w:lang w:eastAsia="cs-CZ"/>
              </w:rPr>
            </w:pPr>
            <w:ins w:id="37" w:author="Autor">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r w:rsidRPr="007C3E78">
                <w:rPr>
                  <w:sz w:val="22"/>
                  <w:szCs w:val="22"/>
                  <w:lang w:eastAsia="cs-CZ"/>
                </w:rPr>
                <w:t xml:space="preserve">v zmysle § 1 ods. 2 až </w:t>
              </w:r>
              <w:r>
                <w:rPr>
                  <w:sz w:val="22"/>
                  <w:szCs w:val="22"/>
                  <w:lang w:eastAsia="cs-CZ"/>
                </w:rPr>
                <w:t>12</w:t>
              </w:r>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r>
                <w:rPr>
                  <w:sz w:val="22"/>
                  <w:szCs w:val="22"/>
                  <w:lang w:eastAsia="cs-CZ"/>
                </w:rPr>
                <w:t xml:space="preserve"> alebo nezverejnenie zákazky s nízkou hodnotou nad               </w:t>
              </w:r>
              <w:r w:rsidR="0088043C">
                <w:rPr>
                  <w:sz w:val="22"/>
                  <w:szCs w:val="22"/>
                  <w:lang w:eastAsia="cs-CZ"/>
                </w:rPr>
                <w:t>1</w:t>
              </w:r>
              <w:r>
                <w:rPr>
                  <w:sz w:val="22"/>
                  <w:szCs w:val="22"/>
                  <w:lang w:eastAsia="cs-CZ"/>
                </w:rPr>
                <w:t>5 000 EUR na webovom sídle prijímateľa a nesplnenie si povinnosti zaslať informáciu o tomto zverejnení na osobitný mailový kontakt zakazkycko</w:t>
              </w:r>
              <w:r>
                <w:rPr>
                  <w:sz w:val="22"/>
                  <w:szCs w:val="22"/>
                  <w:lang w:val="en-US" w:eastAsia="cs-CZ"/>
                </w:rPr>
                <w:t>@</w:t>
              </w:r>
              <w:r>
                <w:rPr>
                  <w:sz w:val="22"/>
                  <w:szCs w:val="22"/>
                  <w:lang w:eastAsia="cs-CZ"/>
                </w:rPr>
                <w:t>vlada.gov.sk.</w:t>
              </w:r>
              <w:r w:rsidRPr="007C3E78">
                <w:rPr>
                  <w:sz w:val="22"/>
                  <w:szCs w:val="22"/>
                  <w:lang w:eastAsia="cs-CZ"/>
                </w:rPr>
                <w:t xml:space="preserve">   </w:t>
              </w:r>
            </w:ins>
          </w:p>
          <w:p w14:paraId="756F140F" w14:textId="77777777" w:rsidR="00B87212" w:rsidRPr="007C3E78" w:rsidRDefault="00B87212" w:rsidP="00A14ACA">
            <w:pPr>
              <w:jc w:val="both"/>
              <w:rPr>
                <w:ins w:id="38" w:author="Autor"/>
                <w:sz w:val="22"/>
                <w:szCs w:val="22"/>
                <w:lang w:eastAsia="cs-CZ"/>
              </w:rPr>
            </w:pPr>
          </w:p>
          <w:p w14:paraId="416179FC" w14:textId="77777777" w:rsidR="00B87212" w:rsidRPr="007C3E78" w:rsidRDefault="00B87212" w:rsidP="00A14ACA">
            <w:pPr>
              <w:jc w:val="both"/>
              <w:rPr>
                <w:ins w:id="39" w:author="Autor"/>
                <w:sz w:val="22"/>
                <w:szCs w:val="22"/>
                <w:lang w:eastAsia="cs-CZ"/>
              </w:rPr>
            </w:pPr>
            <w:ins w:id="40" w:author="Autor">
              <w:r w:rsidRPr="00AD6C47">
                <w:rPr>
                  <w:sz w:val="22"/>
                  <w:szCs w:val="22"/>
                  <w:lang w:eastAsia="cs-CZ"/>
                </w:rPr>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ins>
          </w:p>
        </w:tc>
        <w:tc>
          <w:tcPr>
            <w:tcW w:w="3260" w:type="dxa"/>
            <w:shd w:val="clear" w:color="auto" w:fill="auto"/>
          </w:tcPr>
          <w:p w14:paraId="5391A02C" w14:textId="77777777" w:rsidR="00B87212" w:rsidRPr="007C3E78" w:rsidRDefault="00B87212" w:rsidP="00A14ACA">
            <w:pPr>
              <w:rPr>
                <w:ins w:id="41" w:author="Autor"/>
                <w:sz w:val="22"/>
                <w:szCs w:val="22"/>
                <w:lang w:eastAsia="cs-CZ"/>
              </w:rPr>
            </w:pPr>
            <w:ins w:id="42" w:author="Autor">
              <w:r w:rsidRPr="007C3E78">
                <w:rPr>
                  <w:sz w:val="22"/>
                  <w:szCs w:val="22"/>
                  <w:lang w:eastAsia="cs-CZ"/>
                </w:rPr>
                <w:t>100 %</w:t>
              </w:r>
            </w:ins>
          </w:p>
          <w:p w14:paraId="14BA99D8" w14:textId="77777777" w:rsidR="00B87212" w:rsidRPr="007C3E78" w:rsidRDefault="00B87212" w:rsidP="00A14ACA">
            <w:pPr>
              <w:rPr>
                <w:ins w:id="43" w:author="Autor"/>
                <w:sz w:val="22"/>
                <w:szCs w:val="22"/>
                <w:lang w:eastAsia="cs-CZ"/>
              </w:rPr>
            </w:pPr>
          </w:p>
          <w:p w14:paraId="55ACAF7C" w14:textId="77777777" w:rsidR="00B87212" w:rsidRDefault="00B87212" w:rsidP="00A14ACA">
            <w:pPr>
              <w:rPr>
                <w:ins w:id="44" w:author="Autor"/>
                <w:sz w:val="22"/>
                <w:szCs w:val="22"/>
                <w:lang w:eastAsia="cs-CZ"/>
              </w:rPr>
            </w:pPr>
            <w:ins w:id="45" w:author="Auto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ins>
          </w:p>
          <w:p w14:paraId="5CD514D7" w14:textId="77777777" w:rsidR="00B87212" w:rsidRDefault="00B87212" w:rsidP="00A14ACA">
            <w:pPr>
              <w:rPr>
                <w:ins w:id="46" w:author="Autor"/>
                <w:sz w:val="22"/>
                <w:szCs w:val="22"/>
                <w:lang w:eastAsia="cs-CZ"/>
              </w:rPr>
            </w:pPr>
          </w:p>
          <w:p w14:paraId="758D726A" w14:textId="77777777" w:rsidR="00B87212" w:rsidRPr="00D665F0" w:rsidRDefault="00B87212" w:rsidP="00A14ACA">
            <w:pPr>
              <w:rPr>
                <w:ins w:id="47" w:author="Autor"/>
                <w:sz w:val="22"/>
                <w:szCs w:val="22"/>
                <w:lang w:eastAsia="cs-CZ"/>
              </w:rPr>
            </w:pPr>
            <w:ins w:id="48" w:author="Autor">
              <w:r>
                <w:rPr>
                  <w:sz w:val="22"/>
                  <w:szCs w:val="22"/>
                  <w:lang w:eastAsia="cs-CZ"/>
                </w:rPr>
                <w:t xml:space="preserve">Finančná oprava 25 % sa uplatní aj v prípade, že zákazka na poskytnutie služby bola nesprávne zaradená do prílohy č. 1 k zákonu o VO a malo ísť o nadlimitnú alebo podlimitnú zákazku, ale verejné obstarávanie bolo vyhlásené ako zákazka s nízkou hodnotou a korektne zverejnené na webovom sídle prijímateľa a na osobitnom mailovom kontakte </w:t>
              </w:r>
              <w:r w:rsidR="009024EA">
                <w:fldChar w:fldCharType="begin"/>
              </w:r>
              <w:r w:rsidR="009024EA">
                <w:instrText xml:space="preserve"> HYPERLINK "mailto:zakazkycko@vlada.gov.sk" </w:instrText>
              </w:r>
              <w:r w:rsidR="009024EA">
                <w:fldChar w:fldCharType="separate"/>
              </w:r>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r w:rsidR="009024EA">
                <w:rPr>
                  <w:rStyle w:val="Hypertextovprepojenie"/>
                  <w:sz w:val="22"/>
                  <w:szCs w:val="22"/>
                  <w:lang w:eastAsia="cs-CZ"/>
                </w:rPr>
                <w:fldChar w:fldCharType="end"/>
              </w:r>
              <w:r>
                <w:rPr>
                  <w:sz w:val="22"/>
                  <w:szCs w:val="22"/>
                  <w:lang w:eastAsia="cs-CZ"/>
                </w:rPr>
                <w:t xml:space="preserve"> </w:t>
              </w:r>
            </w:ins>
          </w:p>
        </w:tc>
      </w:tr>
      <w:tr w:rsidR="00B87212" w:rsidRPr="007C3E78" w14:paraId="212F466A" w14:textId="77777777" w:rsidTr="00A14ACA">
        <w:trPr>
          <w:ins w:id="49" w:author="Autor"/>
        </w:trPr>
        <w:tc>
          <w:tcPr>
            <w:tcW w:w="675" w:type="dxa"/>
            <w:shd w:val="clear" w:color="auto" w:fill="auto"/>
            <w:vAlign w:val="center"/>
          </w:tcPr>
          <w:p w14:paraId="0453E07D" w14:textId="77777777" w:rsidR="00B87212" w:rsidRPr="007C3E78" w:rsidRDefault="00B87212" w:rsidP="00A14ACA">
            <w:pPr>
              <w:jc w:val="center"/>
              <w:rPr>
                <w:ins w:id="50" w:author="Autor"/>
                <w:sz w:val="22"/>
                <w:szCs w:val="22"/>
                <w:lang w:eastAsia="cs-CZ"/>
              </w:rPr>
            </w:pPr>
            <w:ins w:id="51" w:author="Autor">
              <w:r w:rsidRPr="007C3E78">
                <w:rPr>
                  <w:sz w:val="22"/>
                  <w:szCs w:val="22"/>
                  <w:lang w:eastAsia="cs-CZ"/>
                </w:rPr>
                <w:t>2</w:t>
              </w:r>
            </w:ins>
          </w:p>
        </w:tc>
        <w:tc>
          <w:tcPr>
            <w:tcW w:w="3720" w:type="dxa"/>
            <w:shd w:val="clear" w:color="auto" w:fill="auto"/>
          </w:tcPr>
          <w:p w14:paraId="20D7C61F" w14:textId="77777777" w:rsidR="00B87212" w:rsidRPr="007C3E78" w:rsidRDefault="00B87212" w:rsidP="00A14ACA">
            <w:pPr>
              <w:rPr>
                <w:ins w:id="52" w:author="Autor"/>
                <w:sz w:val="22"/>
                <w:szCs w:val="22"/>
                <w:lang w:eastAsia="cs-CZ"/>
              </w:rPr>
            </w:pPr>
            <w:ins w:id="53" w:author="Autor">
              <w:r w:rsidRPr="007C3E78">
                <w:rPr>
                  <w:sz w:val="22"/>
                  <w:szCs w:val="22"/>
                  <w:lang w:eastAsia="cs-CZ"/>
                </w:rPr>
                <w:t>Nedovolené rozdelenie predmetu zákazky alebo nedovolené spájanie predmetov zákaziek</w:t>
              </w:r>
            </w:ins>
          </w:p>
        </w:tc>
        <w:tc>
          <w:tcPr>
            <w:tcW w:w="6379" w:type="dxa"/>
            <w:shd w:val="clear" w:color="auto" w:fill="auto"/>
          </w:tcPr>
          <w:p w14:paraId="10D85B45" w14:textId="77777777" w:rsidR="00B87212" w:rsidRPr="007C3E78" w:rsidRDefault="00B87212" w:rsidP="00A14ACA">
            <w:pPr>
              <w:jc w:val="both"/>
              <w:rPr>
                <w:ins w:id="54" w:author="Autor"/>
                <w:sz w:val="22"/>
                <w:szCs w:val="22"/>
                <w:lang w:eastAsia="cs-CZ"/>
              </w:rPr>
            </w:pPr>
            <w:ins w:id="55" w:author="Auto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w:t>
              </w:r>
              <w:r w:rsidRPr="007C3E78">
                <w:rPr>
                  <w:sz w:val="22"/>
                  <w:szCs w:val="22"/>
                  <w:lang w:eastAsia="cs-CZ"/>
                </w:rPr>
                <w:lastRenderedPageBreak/>
                <w:t xml:space="preserve">poskytnutia služieb, ktoré nie sú nevyhnutné pri plnení zákazky na 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ins>
          </w:p>
          <w:p w14:paraId="57322EE5" w14:textId="77777777" w:rsidR="00B87212" w:rsidRPr="007C3E78" w:rsidRDefault="00B87212" w:rsidP="00A14ACA">
            <w:pPr>
              <w:jc w:val="both"/>
              <w:rPr>
                <w:ins w:id="56" w:author="Autor"/>
                <w:sz w:val="22"/>
                <w:szCs w:val="22"/>
                <w:lang w:eastAsia="cs-CZ"/>
              </w:rPr>
            </w:pPr>
          </w:p>
          <w:p w14:paraId="3B3DF650" w14:textId="77777777" w:rsidR="00B87212" w:rsidRPr="007C3E78" w:rsidRDefault="00B87212" w:rsidP="00A14ACA">
            <w:pPr>
              <w:jc w:val="both"/>
              <w:rPr>
                <w:ins w:id="57" w:author="Autor"/>
                <w:sz w:val="22"/>
                <w:szCs w:val="22"/>
                <w:lang w:eastAsia="cs-CZ"/>
              </w:rPr>
            </w:pPr>
            <w:ins w:id="58" w:author="Auto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 xml:space="preserve">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ins>
          </w:p>
          <w:p w14:paraId="531F1CD9" w14:textId="77777777" w:rsidR="00B87212" w:rsidRPr="007C3E78" w:rsidRDefault="00B87212" w:rsidP="00A14ACA">
            <w:pPr>
              <w:jc w:val="both"/>
              <w:rPr>
                <w:ins w:id="59" w:author="Autor"/>
                <w:sz w:val="22"/>
                <w:szCs w:val="22"/>
                <w:lang w:eastAsia="cs-CZ"/>
              </w:rPr>
            </w:pPr>
          </w:p>
          <w:p w14:paraId="6BA29D1A" w14:textId="77777777" w:rsidR="00B87212" w:rsidRPr="007C3E78" w:rsidRDefault="00B87212" w:rsidP="00A14ACA">
            <w:pPr>
              <w:jc w:val="both"/>
              <w:rPr>
                <w:ins w:id="60" w:author="Autor"/>
                <w:sz w:val="22"/>
                <w:szCs w:val="22"/>
                <w:lang w:eastAsia="cs-CZ"/>
              </w:rPr>
            </w:pPr>
            <w:ins w:id="61" w:author="Auto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ins>
          </w:p>
          <w:p w14:paraId="5871DA57" w14:textId="77777777" w:rsidR="00B87212" w:rsidRPr="007C3E78" w:rsidRDefault="00B87212" w:rsidP="00A14ACA">
            <w:pPr>
              <w:jc w:val="both"/>
              <w:rPr>
                <w:ins w:id="62" w:author="Autor"/>
                <w:sz w:val="22"/>
                <w:szCs w:val="22"/>
                <w:lang w:eastAsia="cs-CZ"/>
              </w:rPr>
            </w:pPr>
          </w:p>
          <w:p w14:paraId="22D22B07" w14:textId="77777777" w:rsidR="00B87212" w:rsidRPr="007C3E78" w:rsidRDefault="00B87212" w:rsidP="00A14ACA">
            <w:pPr>
              <w:jc w:val="both"/>
              <w:rPr>
                <w:ins w:id="63" w:author="Autor"/>
                <w:sz w:val="22"/>
                <w:szCs w:val="22"/>
                <w:lang w:eastAsia="cs-CZ"/>
              </w:rPr>
            </w:pPr>
            <w:ins w:id="64" w:author="Auto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ins>
          </w:p>
          <w:p w14:paraId="73C962D6" w14:textId="77777777" w:rsidR="00B87212" w:rsidRPr="007C3E78" w:rsidRDefault="00B87212" w:rsidP="00A14ACA">
            <w:pPr>
              <w:rPr>
                <w:ins w:id="65" w:author="Autor"/>
                <w:sz w:val="22"/>
                <w:szCs w:val="22"/>
                <w:lang w:eastAsia="cs-CZ"/>
              </w:rPr>
            </w:pPr>
          </w:p>
        </w:tc>
        <w:tc>
          <w:tcPr>
            <w:tcW w:w="3260" w:type="dxa"/>
            <w:shd w:val="clear" w:color="auto" w:fill="auto"/>
          </w:tcPr>
          <w:p w14:paraId="0FE1ADE5" w14:textId="77777777" w:rsidR="00B87212" w:rsidRPr="007C3E78" w:rsidRDefault="00B87212" w:rsidP="00A14ACA">
            <w:pPr>
              <w:rPr>
                <w:ins w:id="66" w:author="Autor"/>
                <w:sz w:val="22"/>
                <w:szCs w:val="22"/>
                <w:lang w:eastAsia="cs-CZ"/>
              </w:rPr>
            </w:pPr>
            <w:ins w:id="67" w:author="Autor">
              <w:r w:rsidRPr="007C3E78">
                <w:rPr>
                  <w:sz w:val="22"/>
                  <w:szCs w:val="22"/>
                  <w:lang w:eastAsia="cs-CZ"/>
                </w:rPr>
                <w:lastRenderedPageBreak/>
                <w:t>100 %  - vzťahuje sa na každú z rozdelených zákaziek</w:t>
              </w:r>
            </w:ins>
          </w:p>
          <w:p w14:paraId="5FD8F14C" w14:textId="77777777" w:rsidR="00B87212" w:rsidRPr="007C3E78" w:rsidRDefault="00B87212" w:rsidP="00A14ACA">
            <w:pPr>
              <w:rPr>
                <w:ins w:id="68" w:author="Autor"/>
                <w:sz w:val="22"/>
                <w:szCs w:val="22"/>
                <w:lang w:eastAsia="cs-CZ"/>
              </w:rPr>
            </w:pPr>
          </w:p>
          <w:p w14:paraId="20ADD8E9" w14:textId="77777777" w:rsidR="00B87212" w:rsidRPr="007C3E78" w:rsidRDefault="00B87212" w:rsidP="00A14ACA">
            <w:pPr>
              <w:rPr>
                <w:ins w:id="69" w:author="Autor"/>
                <w:sz w:val="22"/>
                <w:szCs w:val="22"/>
                <w:lang w:eastAsia="cs-CZ"/>
              </w:rPr>
            </w:pPr>
            <w:ins w:id="70" w:author="Autor">
              <w:r w:rsidRPr="007C3E78">
                <w:rPr>
                  <w:sz w:val="22"/>
                  <w:szCs w:val="22"/>
                  <w:lang w:eastAsia="cs-CZ"/>
                </w:rPr>
                <w:lastRenderedPageBreak/>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ins>
          </w:p>
          <w:p w14:paraId="4867367D" w14:textId="77777777" w:rsidR="00B87212" w:rsidRPr="007C3E78" w:rsidRDefault="00B87212" w:rsidP="00A14ACA">
            <w:pPr>
              <w:rPr>
                <w:ins w:id="71" w:author="Autor"/>
                <w:sz w:val="22"/>
                <w:szCs w:val="22"/>
                <w:lang w:eastAsia="cs-CZ"/>
              </w:rPr>
            </w:pPr>
          </w:p>
          <w:p w14:paraId="3AA23D11" w14:textId="77777777" w:rsidR="00B87212" w:rsidRPr="007C3E78" w:rsidRDefault="00B87212" w:rsidP="00A14ACA">
            <w:pPr>
              <w:rPr>
                <w:ins w:id="72" w:author="Autor"/>
                <w:sz w:val="22"/>
                <w:szCs w:val="22"/>
                <w:lang w:eastAsia="cs-CZ"/>
              </w:rPr>
            </w:pPr>
            <w:ins w:id="73" w:author="Auto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ins>
          </w:p>
          <w:p w14:paraId="7D0D7EFA" w14:textId="77777777" w:rsidR="00B87212" w:rsidRPr="007C3E78" w:rsidRDefault="00B87212" w:rsidP="00A14ACA">
            <w:pPr>
              <w:rPr>
                <w:ins w:id="74" w:author="Autor"/>
                <w:sz w:val="22"/>
                <w:szCs w:val="22"/>
                <w:lang w:eastAsia="cs-CZ"/>
              </w:rPr>
            </w:pPr>
          </w:p>
          <w:p w14:paraId="09CD39CE" w14:textId="77777777" w:rsidR="00B87212" w:rsidRPr="007C3E78" w:rsidRDefault="00B87212" w:rsidP="00A14ACA">
            <w:pPr>
              <w:rPr>
                <w:ins w:id="75" w:author="Autor"/>
                <w:sz w:val="22"/>
                <w:szCs w:val="22"/>
                <w:lang w:eastAsia="cs-CZ"/>
              </w:rPr>
            </w:pPr>
            <w:ins w:id="76" w:author="Autor">
              <w:r w:rsidRPr="007C3E78">
                <w:rPr>
                  <w:sz w:val="22"/>
                  <w:szCs w:val="22"/>
                  <w:lang w:eastAsia="cs-CZ"/>
                </w:rPr>
                <w:t>10% - 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ins>
          </w:p>
        </w:tc>
      </w:tr>
      <w:tr w:rsidR="00B87212" w:rsidRPr="007C3E78" w14:paraId="5B6848CF" w14:textId="77777777" w:rsidTr="00A14ACA">
        <w:trPr>
          <w:ins w:id="77" w:author="Autor"/>
        </w:trPr>
        <w:tc>
          <w:tcPr>
            <w:tcW w:w="675" w:type="dxa"/>
            <w:shd w:val="clear" w:color="auto" w:fill="auto"/>
            <w:vAlign w:val="center"/>
          </w:tcPr>
          <w:p w14:paraId="2DAD1B4A" w14:textId="77777777" w:rsidR="00B87212" w:rsidRPr="007C3E78" w:rsidRDefault="00B87212" w:rsidP="00A14ACA">
            <w:pPr>
              <w:jc w:val="center"/>
              <w:rPr>
                <w:ins w:id="78" w:author="Autor"/>
                <w:sz w:val="22"/>
                <w:szCs w:val="22"/>
                <w:lang w:eastAsia="cs-CZ"/>
              </w:rPr>
            </w:pPr>
            <w:ins w:id="79" w:author="Autor">
              <w:r w:rsidRPr="007C3E78">
                <w:rPr>
                  <w:sz w:val="22"/>
                  <w:szCs w:val="22"/>
                  <w:lang w:eastAsia="cs-CZ"/>
                </w:rPr>
                <w:lastRenderedPageBreak/>
                <w:t>3</w:t>
              </w:r>
            </w:ins>
          </w:p>
        </w:tc>
        <w:tc>
          <w:tcPr>
            <w:tcW w:w="3720" w:type="dxa"/>
            <w:shd w:val="clear" w:color="auto" w:fill="auto"/>
          </w:tcPr>
          <w:p w14:paraId="64FCA3FF" w14:textId="77777777" w:rsidR="00B87212" w:rsidRPr="007C3E78" w:rsidRDefault="00B87212" w:rsidP="00A14ACA">
            <w:pPr>
              <w:rPr>
                <w:ins w:id="80" w:author="Autor"/>
                <w:sz w:val="22"/>
                <w:szCs w:val="22"/>
                <w:lang w:eastAsia="cs-CZ"/>
              </w:rPr>
            </w:pPr>
            <w:ins w:id="81" w:author="Autor">
              <w:r w:rsidRPr="007C3E78">
                <w:rPr>
                  <w:sz w:val="22"/>
                  <w:szCs w:val="22"/>
                  <w:lang w:eastAsia="cs-CZ"/>
                </w:rPr>
                <w:t xml:space="preserve">Nedodržanie minimálnej zákonnej lehoty na predkladanie ponúk </w:t>
              </w:r>
            </w:ins>
          </w:p>
          <w:p w14:paraId="4B2C5DBB" w14:textId="77777777" w:rsidR="00B87212" w:rsidRPr="007C3E78" w:rsidRDefault="00B87212" w:rsidP="00A14ACA">
            <w:pPr>
              <w:rPr>
                <w:ins w:id="82" w:author="Autor"/>
                <w:sz w:val="22"/>
                <w:szCs w:val="22"/>
                <w:lang w:eastAsia="cs-CZ"/>
              </w:rPr>
            </w:pPr>
          </w:p>
          <w:p w14:paraId="00149E96" w14:textId="77777777" w:rsidR="00B87212" w:rsidRPr="007C3E78" w:rsidRDefault="00B87212" w:rsidP="00A14ACA">
            <w:pPr>
              <w:rPr>
                <w:ins w:id="83" w:author="Autor"/>
                <w:sz w:val="22"/>
                <w:szCs w:val="22"/>
                <w:lang w:eastAsia="cs-CZ"/>
              </w:rPr>
            </w:pPr>
            <w:ins w:id="84" w:author="Auto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4"/>
              </w:r>
            </w:ins>
          </w:p>
        </w:tc>
        <w:tc>
          <w:tcPr>
            <w:tcW w:w="6379" w:type="dxa"/>
            <w:shd w:val="clear" w:color="auto" w:fill="auto"/>
          </w:tcPr>
          <w:p w14:paraId="32149731" w14:textId="77777777" w:rsidR="00B87212" w:rsidRPr="007C3E78" w:rsidRDefault="00B87212" w:rsidP="00A14ACA">
            <w:pPr>
              <w:jc w:val="both"/>
              <w:rPr>
                <w:ins w:id="87" w:author="Autor"/>
                <w:sz w:val="22"/>
                <w:szCs w:val="22"/>
                <w:lang w:eastAsia="cs-CZ"/>
              </w:rPr>
            </w:pPr>
            <w:ins w:id="88" w:author="Autor">
              <w:r w:rsidRPr="007C3E78">
                <w:rPr>
                  <w:sz w:val="22"/>
                  <w:szCs w:val="22"/>
                  <w:lang w:eastAsia="cs-CZ"/>
                </w:rPr>
                <w:lastRenderedPageBreak/>
                <w:t>Lehota na predkladanie ponúk (alebo na predloženie žiadosti o účasť) bola kratšia ako limit ustanovený zákonom</w:t>
              </w:r>
              <w:r>
                <w:rPr>
                  <w:sz w:val="22"/>
                  <w:szCs w:val="22"/>
                  <w:lang w:eastAsia="cs-CZ"/>
                </w:rPr>
                <w:t>.</w:t>
              </w:r>
            </w:ins>
          </w:p>
          <w:p w14:paraId="5AF8FD34" w14:textId="77777777" w:rsidR="00B87212" w:rsidRPr="007C3E78" w:rsidRDefault="00B87212" w:rsidP="00A14ACA">
            <w:pPr>
              <w:jc w:val="both"/>
              <w:rPr>
                <w:ins w:id="89" w:author="Autor"/>
                <w:sz w:val="22"/>
                <w:szCs w:val="22"/>
                <w:lang w:eastAsia="cs-CZ"/>
              </w:rPr>
            </w:pPr>
          </w:p>
          <w:p w14:paraId="1D16A988" w14:textId="77777777" w:rsidR="00B87212" w:rsidRPr="007C3E78" w:rsidRDefault="00B87212" w:rsidP="00A14ACA">
            <w:pPr>
              <w:jc w:val="both"/>
              <w:rPr>
                <w:ins w:id="90" w:author="Autor"/>
                <w:sz w:val="22"/>
                <w:szCs w:val="22"/>
                <w:lang w:eastAsia="cs-CZ"/>
              </w:rPr>
            </w:pPr>
            <w:ins w:id="91" w:author="Auto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ins>
          </w:p>
        </w:tc>
        <w:tc>
          <w:tcPr>
            <w:tcW w:w="3260" w:type="dxa"/>
            <w:shd w:val="clear" w:color="auto" w:fill="auto"/>
          </w:tcPr>
          <w:p w14:paraId="097280A1" w14:textId="77777777" w:rsidR="00B87212" w:rsidRPr="007C3E78" w:rsidRDefault="00B87212" w:rsidP="00A14ACA">
            <w:pPr>
              <w:rPr>
                <w:ins w:id="92" w:author="Autor"/>
                <w:sz w:val="22"/>
                <w:szCs w:val="22"/>
                <w:lang w:eastAsia="cs-CZ"/>
              </w:rPr>
            </w:pPr>
            <w:ins w:id="93" w:author="Autor">
              <w:r w:rsidRPr="007C3E78">
                <w:rPr>
                  <w:sz w:val="22"/>
                  <w:szCs w:val="22"/>
                  <w:lang w:eastAsia="cs-CZ"/>
                </w:rPr>
                <w:lastRenderedPageBreak/>
                <w:t xml:space="preserve">25 % v prípade, že skrátenie lehoty bolo rovné alebo väčšie </w:t>
              </w:r>
              <w:r w:rsidRPr="007C3E78">
                <w:rPr>
                  <w:sz w:val="22"/>
                  <w:szCs w:val="22"/>
                  <w:lang w:eastAsia="cs-CZ"/>
                </w:rPr>
                <w:lastRenderedPageBreak/>
                <w:t>ako 50 % zo zákonnej lehoty</w:t>
              </w:r>
              <w:r>
                <w:rPr>
                  <w:sz w:val="22"/>
                  <w:szCs w:val="22"/>
                  <w:lang w:eastAsia="cs-CZ"/>
                </w:rPr>
                <w:t>.</w:t>
              </w:r>
            </w:ins>
          </w:p>
          <w:p w14:paraId="08BD5923" w14:textId="77777777" w:rsidR="00B87212" w:rsidRPr="007C3E78" w:rsidRDefault="00B87212" w:rsidP="00A14ACA">
            <w:pPr>
              <w:rPr>
                <w:ins w:id="94" w:author="Autor"/>
                <w:sz w:val="22"/>
                <w:szCs w:val="22"/>
                <w:lang w:eastAsia="cs-CZ"/>
              </w:rPr>
            </w:pPr>
          </w:p>
          <w:p w14:paraId="6311537A" w14:textId="77777777" w:rsidR="00B87212" w:rsidRPr="007C3E78" w:rsidRDefault="00B87212" w:rsidP="00A14ACA">
            <w:pPr>
              <w:rPr>
                <w:ins w:id="95" w:author="Autor"/>
                <w:sz w:val="22"/>
                <w:szCs w:val="22"/>
                <w:lang w:eastAsia="cs-CZ"/>
              </w:rPr>
            </w:pPr>
            <w:ins w:id="96" w:author="Autor">
              <w:r w:rsidRPr="007C3E78">
                <w:rPr>
                  <w:sz w:val="22"/>
                  <w:szCs w:val="22"/>
                  <w:lang w:eastAsia="cs-CZ"/>
                </w:rPr>
                <w:t>10 % v prípade že toto skrátenie bolo rovné alebo väčšie ako 30 % zo zákonnej lehoty</w:t>
              </w:r>
              <w:r>
                <w:rPr>
                  <w:sz w:val="22"/>
                  <w:szCs w:val="22"/>
                  <w:lang w:eastAsia="cs-CZ"/>
                </w:rPr>
                <w:t>.</w:t>
              </w:r>
            </w:ins>
          </w:p>
          <w:p w14:paraId="2ABC5F44" w14:textId="77777777" w:rsidR="00B87212" w:rsidRPr="007C3E78" w:rsidRDefault="00B87212" w:rsidP="00A14ACA">
            <w:pPr>
              <w:rPr>
                <w:ins w:id="97" w:author="Autor"/>
                <w:sz w:val="22"/>
                <w:szCs w:val="22"/>
                <w:lang w:eastAsia="cs-CZ"/>
              </w:rPr>
            </w:pPr>
          </w:p>
          <w:p w14:paraId="179F756B" w14:textId="77777777" w:rsidR="00B87212" w:rsidRPr="007C3E78" w:rsidRDefault="00B87212" w:rsidP="00A14ACA">
            <w:pPr>
              <w:rPr>
                <w:ins w:id="98" w:author="Autor"/>
                <w:sz w:val="22"/>
                <w:szCs w:val="22"/>
                <w:lang w:eastAsia="cs-CZ"/>
              </w:rPr>
            </w:pPr>
            <w:ins w:id="99" w:author="Auto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ins>
          </w:p>
        </w:tc>
      </w:tr>
      <w:tr w:rsidR="00B87212" w:rsidRPr="007C3E78" w14:paraId="6087E181" w14:textId="77777777" w:rsidTr="00A14ACA">
        <w:trPr>
          <w:ins w:id="100" w:author="Autor"/>
        </w:trPr>
        <w:tc>
          <w:tcPr>
            <w:tcW w:w="675" w:type="dxa"/>
            <w:shd w:val="clear" w:color="auto" w:fill="auto"/>
            <w:vAlign w:val="center"/>
          </w:tcPr>
          <w:p w14:paraId="4ABE1D37" w14:textId="77777777" w:rsidR="00B87212" w:rsidRPr="007C3E78" w:rsidRDefault="00B87212" w:rsidP="00A14ACA">
            <w:pPr>
              <w:jc w:val="center"/>
              <w:rPr>
                <w:ins w:id="101" w:author="Autor"/>
                <w:sz w:val="22"/>
                <w:szCs w:val="22"/>
                <w:lang w:eastAsia="cs-CZ"/>
              </w:rPr>
            </w:pPr>
            <w:ins w:id="102" w:author="Autor">
              <w:r w:rsidRPr="007C3E78">
                <w:rPr>
                  <w:sz w:val="22"/>
                  <w:szCs w:val="22"/>
                  <w:lang w:eastAsia="cs-CZ"/>
                </w:rPr>
                <w:lastRenderedPageBreak/>
                <w:t>4</w:t>
              </w:r>
            </w:ins>
          </w:p>
        </w:tc>
        <w:tc>
          <w:tcPr>
            <w:tcW w:w="3720" w:type="dxa"/>
            <w:shd w:val="clear" w:color="auto" w:fill="auto"/>
          </w:tcPr>
          <w:p w14:paraId="7A73B605" w14:textId="77777777" w:rsidR="00B87212" w:rsidRPr="007C3E78" w:rsidRDefault="00B87212" w:rsidP="00A14ACA">
            <w:pPr>
              <w:rPr>
                <w:ins w:id="103" w:author="Autor"/>
                <w:sz w:val="22"/>
                <w:szCs w:val="22"/>
                <w:lang w:eastAsia="cs-CZ"/>
              </w:rPr>
            </w:pPr>
            <w:ins w:id="104" w:author="Auto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ins>
          </w:p>
        </w:tc>
        <w:tc>
          <w:tcPr>
            <w:tcW w:w="6379" w:type="dxa"/>
            <w:shd w:val="clear" w:color="auto" w:fill="auto"/>
          </w:tcPr>
          <w:p w14:paraId="441AE55D" w14:textId="77777777" w:rsidR="00B87212" w:rsidRPr="007C3E78" w:rsidRDefault="00B87212" w:rsidP="00A14ACA">
            <w:pPr>
              <w:jc w:val="both"/>
              <w:rPr>
                <w:ins w:id="105" w:author="Autor"/>
                <w:sz w:val="22"/>
                <w:szCs w:val="22"/>
                <w:lang w:eastAsia="cs-CZ"/>
              </w:rPr>
            </w:pPr>
            <w:ins w:id="106" w:author="Auto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ins>
          </w:p>
          <w:p w14:paraId="56DDEAE3" w14:textId="77777777" w:rsidR="00B87212" w:rsidRPr="007C3E78" w:rsidRDefault="00B87212" w:rsidP="00A14ACA">
            <w:pPr>
              <w:jc w:val="both"/>
              <w:rPr>
                <w:ins w:id="107" w:author="Autor"/>
                <w:sz w:val="22"/>
                <w:szCs w:val="22"/>
                <w:lang w:eastAsia="cs-CZ"/>
              </w:rPr>
            </w:pPr>
          </w:p>
          <w:p w14:paraId="1A88F8F5" w14:textId="77777777" w:rsidR="00B87212" w:rsidRPr="007C3E78" w:rsidRDefault="00B87212" w:rsidP="00A14ACA">
            <w:pPr>
              <w:jc w:val="both"/>
              <w:rPr>
                <w:ins w:id="108" w:author="Autor"/>
                <w:sz w:val="22"/>
                <w:szCs w:val="22"/>
                <w:lang w:eastAsia="cs-CZ"/>
              </w:rPr>
            </w:pPr>
            <w:ins w:id="109" w:author="Auto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ins>
          </w:p>
        </w:tc>
        <w:tc>
          <w:tcPr>
            <w:tcW w:w="3260" w:type="dxa"/>
            <w:shd w:val="clear" w:color="auto" w:fill="auto"/>
          </w:tcPr>
          <w:p w14:paraId="13C39776" w14:textId="77777777" w:rsidR="00B87212" w:rsidRPr="007C3E78" w:rsidRDefault="00B87212" w:rsidP="00A14ACA">
            <w:pPr>
              <w:rPr>
                <w:ins w:id="110" w:author="Autor"/>
                <w:sz w:val="22"/>
                <w:szCs w:val="22"/>
                <w:lang w:eastAsia="cs-CZ"/>
              </w:rPr>
            </w:pPr>
            <w:ins w:id="111" w:author="Autor">
              <w:r w:rsidRPr="007C3E78">
                <w:rPr>
                  <w:sz w:val="22"/>
                  <w:szCs w:val="22"/>
                  <w:lang w:eastAsia="cs-CZ"/>
                </w:rPr>
                <w:t>25 % v prípade, ak lehota na prijímanie žiadostí o súťažné podklady je menej ako 50 % lehoty na predloženie ponúk (v súlade s príslušnými ustanoveniami)</w:t>
              </w:r>
              <w:r>
                <w:rPr>
                  <w:sz w:val="22"/>
                  <w:szCs w:val="22"/>
                  <w:lang w:eastAsia="cs-CZ"/>
                </w:rPr>
                <w:t>.</w:t>
              </w:r>
            </w:ins>
          </w:p>
          <w:p w14:paraId="51965625" w14:textId="77777777" w:rsidR="00B87212" w:rsidRPr="007C3E78" w:rsidRDefault="00B87212" w:rsidP="00A14ACA">
            <w:pPr>
              <w:rPr>
                <w:ins w:id="112" w:author="Autor"/>
                <w:sz w:val="22"/>
                <w:szCs w:val="22"/>
                <w:lang w:eastAsia="cs-CZ"/>
              </w:rPr>
            </w:pPr>
          </w:p>
          <w:p w14:paraId="0F739FD6" w14:textId="77777777" w:rsidR="00B87212" w:rsidRPr="007C3E78" w:rsidRDefault="00B87212" w:rsidP="00A14ACA">
            <w:pPr>
              <w:rPr>
                <w:ins w:id="113" w:author="Autor"/>
                <w:sz w:val="22"/>
                <w:szCs w:val="22"/>
                <w:lang w:eastAsia="cs-CZ"/>
              </w:rPr>
            </w:pPr>
            <w:ins w:id="114" w:author="Auto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ins>
          </w:p>
          <w:p w14:paraId="61C798C6" w14:textId="77777777" w:rsidR="00B87212" w:rsidRPr="007C3E78" w:rsidRDefault="00B87212" w:rsidP="00A14ACA">
            <w:pPr>
              <w:rPr>
                <w:ins w:id="115" w:author="Autor"/>
                <w:sz w:val="22"/>
                <w:szCs w:val="22"/>
                <w:lang w:eastAsia="cs-CZ"/>
              </w:rPr>
            </w:pPr>
          </w:p>
          <w:p w14:paraId="413CE16F" w14:textId="77777777" w:rsidR="00B87212" w:rsidRPr="007C3E78" w:rsidRDefault="00B87212" w:rsidP="00A14ACA">
            <w:pPr>
              <w:rPr>
                <w:ins w:id="116" w:author="Autor"/>
                <w:sz w:val="22"/>
                <w:szCs w:val="22"/>
                <w:lang w:eastAsia="cs-CZ"/>
              </w:rPr>
            </w:pPr>
            <w:ins w:id="117" w:author="Autor">
              <w:r w:rsidRPr="007C3E78">
                <w:rPr>
                  <w:sz w:val="22"/>
                  <w:szCs w:val="22"/>
                  <w:lang w:eastAsia="cs-CZ"/>
                </w:rPr>
                <w:t xml:space="preserve">5 % v prípade, ak lehota na prijímanie žiadostí o súťažné podklady je menej ako 80 % lehoty na predloženie ponúk (v súlade s príslušnými </w:t>
              </w:r>
              <w:r w:rsidRPr="007C3E78">
                <w:rPr>
                  <w:sz w:val="22"/>
                  <w:szCs w:val="22"/>
                  <w:lang w:eastAsia="cs-CZ"/>
                </w:rPr>
                <w:lastRenderedPageBreak/>
                <w:t>ustanoveniami)</w:t>
              </w:r>
              <w:r>
                <w:rPr>
                  <w:sz w:val="22"/>
                  <w:szCs w:val="22"/>
                  <w:lang w:eastAsia="cs-CZ"/>
                </w:rPr>
                <w:t>.</w:t>
              </w:r>
            </w:ins>
          </w:p>
          <w:p w14:paraId="57A142AE" w14:textId="77777777" w:rsidR="00B87212" w:rsidRPr="007C3E78" w:rsidRDefault="00B87212" w:rsidP="00A14ACA">
            <w:pPr>
              <w:rPr>
                <w:ins w:id="118" w:author="Autor"/>
                <w:sz w:val="22"/>
                <w:szCs w:val="22"/>
                <w:lang w:eastAsia="cs-CZ"/>
              </w:rPr>
            </w:pPr>
          </w:p>
        </w:tc>
      </w:tr>
      <w:tr w:rsidR="00B87212" w:rsidRPr="007C3E78" w14:paraId="2D6CEEC4" w14:textId="77777777" w:rsidTr="00A14ACA">
        <w:trPr>
          <w:ins w:id="119" w:author="Autor"/>
        </w:trPr>
        <w:tc>
          <w:tcPr>
            <w:tcW w:w="675" w:type="dxa"/>
            <w:shd w:val="clear" w:color="auto" w:fill="auto"/>
            <w:vAlign w:val="center"/>
          </w:tcPr>
          <w:p w14:paraId="57E2F8F7" w14:textId="77777777" w:rsidR="00B87212" w:rsidRPr="007C3E78" w:rsidRDefault="00B87212" w:rsidP="00A14ACA">
            <w:pPr>
              <w:jc w:val="center"/>
              <w:rPr>
                <w:ins w:id="120" w:author="Autor"/>
                <w:sz w:val="22"/>
                <w:szCs w:val="22"/>
                <w:lang w:eastAsia="cs-CZ"/>
              </w:rPr>
            </w:pPr>
            <w:ins w:id="121" w:author="Autor">
              <w:r w:rsidRPr="007C3E78">
                <w:rPr>
                  <w:sz w:val="22"/>
                  <w:szCs w:val="22"/>
                  <w:lang w:eastAsia="cs-CZ"/>
                </w:rPr>
                <w:lastRenderedPageBreak/>
                <w:t>5</w:t>
              </w:r>
            </w:ins>
          </w:p>
        </w:tc>
        <w:tc>
          <w:tcPr>
            <w:tcW w:w="3720" w:type="dxa"/>
            <w:shd w:val="clear" w:color="auto" w:fill="auto"/>
          </w:tcPr>
          <w:p w14:paraId="3975F32C" w14:textId="77777777" w:rsidR="00B87212" w:rsidRPr="007C3E78" w:rsidRDefault="00B87212" w:rsidP="00A14ACA">
            <w:pPr>
              <w:rPr>
                <w:ins w:id="122" w:author="Autor"/>
                <w:sz w:val="22"/>
                <w:szCs w:val="22"/>
                <w:lang w:eastAsia="cs-CZ"/>
              </w:rPr>
            </w:pPr>
            <w:ins w:id="123" w:author="Autor">
              <w:r w:rsidRPr="007C3E78">
                <w:rPr>
                  <w:sz w:val="22"/>
                  <w:szCs w:val="22"/>
                  <w:lang w:eastAsia="cs-CZ"/>
                </w:rPr>
                <w:t>Nedodržanie postupov zverejňovania opravy oznámenia o vyhlásení verejného obstarávania v prípade</w:t>
              </w:r>
            </w:ins>
          </w:p>
          <w:p w14:paraId="7CFEB7D9" w14:textId="77777777" w:rsidR="00B87212" w:rsidRPr="007C3E78" w:rsidRDefault="00B87212" w:rsidP="00A441A7">
            <w:pPr>
              <w:numPr>
                <w:ilvl w:val="0"/>
                <w:numId w:val="29"/>
              </w:numPr>
              <w:jc w:val="both"/>
              <w:rPr>
                <w:ins w:id="124" w:author="Autor"/>
                <w:sz w:val="22"/>
                <w:szCs w:val="22"/>
                <w:lang w:eastAsia="cs-CZ"/>
              </w:rPr>
            </w:pPr>
            <w:ins w:id="125" w:author="Autor">
              <w:r w:rsidRPr="007C3E78">
                <w:rPr>
                  <w:sz w:val="22"/>
                  <w:szCs w:val="22"/>
                  <w:lang w:eastAsia="cs-CZ"/>
                </w:rPr>
                <w:t>predĺženia lehoty na predkladanie ponúk</w:t>
              </w:r>
            </w:ins>
          </w:p>
          <w:p w14:paraId="52DFEA01" w14:textId="77777777" w:rsidR="00B87212" w:rsidRPr="007C3E78" w:rsidRDefault="00B87212" w:rsidP="00A441A7">
            <w:pPr>
              <w:numPr>
                <w:ilvl w:val="0"/>
                <w:numId w:val="29"/>
              </w:numPr>
              <w:jc w:val="both"/>
              <w:rPr>
                <w:ins w:id="126" w:author="Autor"/>
                <w:sz w:val="22"/>
                <w:szCs w:val="22"/>
                <w:lang w:eastAsia="cs-CZ"/>
              </w:rPr>
            </w:pPr>
            <w:ins w:id="127" w:author="Autor">
              <w:r w:rsidRPr="007C3E78">
                <w:rPr>
                  <w:sz w:val="22"/>
                  <w:szCs w:val="22"/>
                  <w:lang w:eastAsia="cs-CZ"/>
                </w:rPr>
                <w:t>predĺženia lehoty na žiadosti o účasť</w:t>
              </w:r>
              <w:r w:rsidRPr="007C3E78">
                <w:rPr>
                  <w:sz w:val="22"/>
                  <w:szCs w:val="22"/>
                  <w:vertAlign w:val="superscript"/>
                  <w:lang w:eastAsia="cs-CZ"/>
                </w:rPr>
                <w:footnoteReference w:id="15"/>
              </w:r>
            </w:ins>
          </w:p>
        </w:tc>
        <w:tc>
          <w:tcPr>
            <w:tcW w:w="6379" w:type="dxa"/>
            <w:shd w:val="clear" w:color="auto" w:fill="auto"/>
          </w:tcPr>
          <w:p w14:paraId="73211109" w14:textId="77777777" w:rsidR="00B87212" w:rsidRPr="007C3E78" w:rsidRDefault="00B87212" w:rsidP="00A14ACA">
            <w:pPr>
              <w:jc w:val="both"/>
              <w:rPr>
                <w:ins w:id="130" w:author="Autor"/>
                <w:sz w:val="22"/>
                <w:szCs w:val="22"/>
                <w:lang w:eastAsia="cs-CZ"/>
              </w:rPr>
            </w:pPr>
            <w:ins w:id="131" w:author="Auto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ins>
          </w:p>
        </w:tc>
        <w:tc>
          <w:tcPr>
            <w:tcW w:w="3260" w:type="dxa"/>
            <w:shd w:val="clear" w:color="auto" w:fill="auto"/>
          </w:tcPr>
          <w:p w14:paraId="56977CF4" w14:textId="77777777" w:rsidR="00B87212" w:rsidRPr="007C3E78" w:rsidRDefault="00B87212" w:rsidP="00A14ACA">
            <w:pPr>
              <w:rPr>
                <w:ins w:id="132" w:author="Autor"/>
                <w:sz w:val="22"/>
                <w:szCs w:val="22"/>
                <w:lang w:eastAsia="cs-CZ"/>
              </w:rPr>
            </w:pPr>
            <w:ins w:id="133" w:author="Autor">
              <w:r w:rsidRPr="007C3E78">
                <w:rPr>
                  <w:sz w:val="22"/>
                  <w:szCs w:val="22"/>
                  <w:lang w:eastAsia="cs-CZ"/>
                </w:rPr>
                <w:t xml:space="preserve">10 % </w:t>
              </w:r>
            </w:ins>
          </w:p>
          <w:p w14:paraId="0CA1920F" w14:textId="77777777" w:rsidR="00B87212" w:rsidRPr="007C3E78" w:rsidRDefault="00B87212" w:rsidP="00A14ACA">
            <w:pPr>
              <w:rPr>
                <w:ins w:id="134" w:author="Autor"/>
                <w:sz w:val="22"/>
                <w:szCs w:val="22"/>
                <w:lang w:eastAsia="cs-CZ"/>
              </w:rPr>
            </w:pPr>
            <w:ins w:id="135" w:author="Autor">
              <w:r w:rsidRPr="007C3E78">
                <w:rPr>
                  <w:sz w:val="22"/>
                  <w:szCs w:val="22"/>
                  <w:lang w:eastAsia="cs-CZ"/>
                </w:rPr>
                <w:t>táto sadzba môže byť znížená na 5 % podľa závažnosti</w:t>
              </w:r>
              <w:r>
                <w:rPr>
                  <w:sz w:val="22"/>
                  <w:szCs w:val="22"/>
                  <w:lang w:eastAsia="cs-CZ"/>
                </w:rPr>
                <w:t>.</w:t>
              </w:r>
            </w:ins>
          </w:p>
        </w:tc>
      </w:tr>
      <w:tr w:rsidR="00B87212" w:rsidRPr="007C3E78" w14:paraId="3A4DDDAE" w14:textId="77777777" w:rsidTr="00A14ACA">
        <w:trPr>
          <w:ins w:id="136" w:author="Autor"/>
        </w:trPr>
        <w:tc>
          <w:tcPr>
            <w:tcW w:w="675" w:type="dxa"/>
            <w:shd w:val="clear" w:color="auto" w:fill="auto"/>
            <w:vAlign w:val="center"/>
          </w:tcPr>
          <w:p w14:paraId="47109A36" w14:textId="77777777" w:rsidR="00B87212" w:rsidRPr="007C3E78" w:rsidRDefault="00B87212" w:rsidP="00A14ACA">
            <w:pPr>
              <w:jc w:val="center"/>
              <w:rPr>
                <w:ins w:id="137" w:author="Autor"/>
                <w:sz w:val="22"/>
                <w:szCs w:val="22"/>
                <w:lang w:eastAsia="cs-CZ"/>
              </w:rPr>
            </w:pPr>
            <w:ins w:id="138" w:author="Autor">
              <w:r w:rsidRPr="007C3E78">
                <w:rPr>
                  <w:sz w:val="22"/>
                  <w:szCs w:val="22"/>
                  <w:lang w:eastAsia="cs-CZ"/>
                </w:rPr>
                <w:t>6</w:t>
              </w:r>
            </w:ins>
          </w:p>
        </w:tc>
        <w:tc>
          <w:tcPr>
            <w:tcW w:w="3720" w:type="dxa"/>
            <w:shd w:val="clear" w:color="auto" w:fill="auto"/>
          </w:tcPr>
          <w:p w14:paraId="62F8EE9E" w14:textId="77777777" w:rsidR="00B87212" w:rsidRPr="007C3E78" w:rsidRDefault="00B87212" w:rsidP="00A14ACA">
            <w:pPr>
              <w:rPr>
                <w:ins w:id="139" w:author="Autor"/>
                <w:sz w:val="22"/>
                <w:szCs w:val="22"/>
                <w:lang w:eastAsia="cs-CZ"/>
              </w:rPr>
            </w:pPr>
            <w:ins w:id="140" w:author="Autor">
              <w:r>
                <w:rPr>
                  <w:sz w:val="22"/>
                  <w:szCs w:val="22"/>
                  <w:lang w:eastAsia="cs-CZ"/>
                </w:rPr>
                <w:t>Neoprávnené</w:t>
              </w:r>
              <w:r w:rsidRPr="007C3E78">
                <w:rPr>
                  <w:sz w:val="22"/>
                  <w:szCs w:val="22"/>
                  <w:lang w:eastAsia="cs-CZ"/>
                </w:rPr>
                <w:t xml:space="preserve"> použitie rokovacieho konania so zverejnením</w:t>
              </w:r>
            </w:ins>
          </w:p>
        </w:tc>
        <w:tc>
          <w:tcPr>
            <w:tcW w:w="6379" w:type="dxa"/>
            <w:shd w:val="clear" w:color="auto" w:fill="auto"/>
          </w:tcPr>
          <w:p w14:paraId="02E71DE9" w14:textId="77777777" w:rsidR="00B87212" w:rsidRPr="007C3E78" w:rsidRDefault="00B87212" w:rsidP="00A14ACA">
            <w:pPr>
              <w:jc w:val="both"/>
              <w:rPr>
                <w:ins w:id="141" w:author="Autor"/>
                <w:sz w:val="22"/>
                <w:szCs w:val="22"/>
                <w:lang w:eastAsia="cs-CZ"/>
              </w:rPr>
            </w:pPr>
            <w:ins w:id="142" w:author="Autor">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ins>
          </w:p>
        </w:tc>
        <w:tc>
          <w:tcPr>
            <w:tcW w:w="3260" w:type="dxa"/>
            <w:shd w:val="clear" w:color="auto" w:fill="auto"/>
          </w:tcPr>
          <w:p w14:paraId="77732671" w14:textId="77777777" w:rsidR="00B87212" w:rsidRPr="007C3E78" w:rsidRDefault="00B87212" w:rsidP="00A14ACA">
            <w:pPr>
              <w:rPr>
                <w:ins w:id="143" w:author="Autor"/>
                <w:sz w:val="22"/>
                <w:szCs w:val="22"/>
                <w:lang w:eastAsia="cs-CZ"/>
              </w:rPr>
            </w:pPr>
            <w:ins w:id="144" w:author="Autor">
              <w:r w:rsidRPr="007C3E78">
                <w:rPr>
                  <w:sz w:val="22"/>
                  <w:szCs w:val="22"/>
                  <w:lang w:eastAsia="cs-CZ"/>
                </w:rPr>
                <w:t>25 %</w:t>
              </w:r>
            </w:ins>
          </w:p>
          <w:p w14:paraId="1796C31A" w14:textId="77777777" w:rsidR="00B87212" w:rsidRPr="007C3E78" w:rsidRDefault="00B87212" w:rsidP="00A14ACA">
            <w:pPr>
              <w:rPr>
                <w:ins w:id="145" w:author="Autor"/>
                <w:sz w:val="22"/>
                <w:szCs w:val="22"/>
                <w:lang w:eastAsia="cs-CZ"/>
              </w:rPr>
            </w:pPr>
          </w:p>
          <w:p w14:paraId="0DC78534" w14:textId="77777777" w:rsidR="00B87212" w:rsidRPr="007C3E78" w:rsidRDefault="00B87212" w:rsidP="00A14ACA">
            <w:pPr>
              <w:rPr>
                <w:ins w:id="146" w:author="Autor"/>
                <w:sz w:val="22"/>
                <w:szCs w:val="22"/>
                <w:lang w:eastAsia="cs-CZ"/>
              </w:rPr>
            </w:pPr>
            <w:ins w:id="147" w:author="Auto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ins>
          </w:p>
        </w:tc>
      </w:tr>
      <w:tr w:rsidR="00B87212" w:rsidRPr="007C3E78" w14:paraId="4FDDE228" w14:textId="77777777" w:rsidTr="00A14ACA">
        <w:trPr>
          <w:ins w:id="148" w:author="Autor"/>
        </w:trPr>
        <w:tc>
          <w:tcPr>
            <w:tcW w:w="675" w:type="dxa"/>
            <w:shd w:val="clear" w:color="auto" w:fill="auto"/>
            <w:vAlign w:val="center"/>
          </w:tcPr>
          <w:p w14:paraId="583E221E" w14:textId="77777777" w:rsidR="00B87212" w:rsidRPr="00AD6C47" w:rsidRDefault="00B87212" w:rsidP="00A14ACA">
            <w:pPr>
              <w:jc w:val="center"/>
              <w:rPr>
                <w:ins w:id="149" w:author="Autor"/>
                <w:sz w:val="22"/>
                <w:szCs w:val="22"/>
                <w:lang w:eastAsia="cs-CZ"/>
              </w:rPr>
            </w:pPr>
            <w:ins w:id="150" w:author="Autor">
              <w:r w:rsidRPr="00AD6C47">
                <w:rPr>
                  <w:sz w:val="22"/>
                  <w:szCs w:val="22"/>
                  <w:lang w:eastAsia="cs-CZ"/>
                </w:rPr>
                <w:t>7</w:t>
              </w:r>
            </w:ins>
          </w:p>
        </w:tc>
        <w:tc>
          <w:tcPr>
            <w:tcW w:w="3720" w:type="dxa"/>
            <w:shd w:val="clear" w:color="auto" w:fill="auto"/>
          </w:tcPr>
          <w:p w14:paraId="62AFC4CB" w14:textId="77777777" w:rsidR="00B87212" w:rsidRPr="00AD6C47" w:rsidRDefault="00B87212" w:rsidP="00A14ACA">
            <w:pPr>
              <w:rPr>
                <w:ins w:id="151" w:author="Autor"/>
                <w:sz w:val="22"/>
                <w:szCs w:val="22"/>
                <w:lang w:eastAsia="cs-CZ"/>
              </w:rPr>
            </w:pPr>
            <w:ins w:id="152" w:author="Auto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ins>
          </w:p>
        </w:tc>
        <w:tc>
          <w:tcPr>
            <w:tcW w:w="6379" w:type="dxa"/>
            <w:shd w:val="clear" w:color="auto" w:fill="auto"/>
          </w:tcPr>
          <w:p w14:paraId="0C1D8F2B" w14:textId="77777777" w:rsidR="00B87212" w:rsidRPr="00AD6C47" w:rsidRDefault="00B87212" w:rsidP="00A14ACA">
            <w:pPr>
              <w:jc w:val="both"/>
              <w:rPr>
                <w:ins w:id="153" w:author="Autor"/>
                <w:sz w:val="22"/>
                <w:szCs w:val="22"/>
                <w:lang w:eastAsia="cs-CZ"/>
              </w:rPr>
            </w:pPr>
            <w:ins w:id="154" w:author="Auto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ins>
          </w:p>
        </w:tc>
        <w:tc>
          <w:tcPr>
            <w:tcW w:w="3260" w:type="dxa"/>
            <w:shd w:val="clear" w:color="auto" w:fill="auto"/>
          </w:tcPr>
          <w:p w14:paraId="650A1BEB" w14:textId="77777777" w:rsidR="00B87212" w:rsidRPr="00AD6C47" w:rsidRDefault="00B87212" w:rsidP="00A14ACA">
            <w:pPr>
              <w:rPr>
                <w:ins w:id="155" w:author="Autor"/>
                <w:sz w:val="22"/>
                <w:szCs w:val="22"/>
                <w:lang w:eastAsia="cs-CZ"/>
              </w:rPr>
            </w:pPr>
            <w:ins w:id="156" w:author="Autor">
              <w:r>
                <w:rPr>
                  <w:sz w:val="22"/>
                  <w:szCs w:val="22"/>
                  <w:lang w:eastAsia="cs-CZ"/>
                </w:rPr>
                <w:t>100 %</w:t>
              </w:r>
            </w:ins>
          </w:p>
        </w:tc>
      </w:tr>
      <w:tr w:rsidR="00B87212" w:rsidRPr="007C3E78" w14:paraId="3FEBCBD6" w14:textId="77777777" w:rsidTr="00A14ACA">
        <w:trPr>
          <w:ins w:id="157" w:author="Autor"/>
        </w:trPr>
        <w:tc>
          <w:tcPr>
            <w:tcW w:w="675" w:type="dxa"/>
            <w:shd w:val="clear" w:color="auto" w:fill="auto"/>
            <w:vAlign w:val="center"/>
          </w:tcPr>
          <w:p w14:paraId="0E3A05EE" w14:textId="77777777" w:rsidR="00B87212" w:rsidRPr="007C3E78" w:rsidRDefault="00B87212" w:rsidP="00A14ACA">
            <w:pPr>
              <w:jc w:val="center"/>
              <w:rPr>
                <w:ins w:id="158" w:author="Autor"/>
                <w:sz w:val="22"/>
                <w:szCs w:val="22"/>
                <w:lang w:eastAsia="cs-CZ"/>
              </w:rPr>
            </w:pPr>
            <w:ins w:id="159" w:author="Autor">
              <w:r>
                <w:rPr>
                  <w:sz w:val="22"/>
                  <w:szCs w:val="22"/>
                  <w:lang w:eastAsia="cs-CZ"/>
                </w:rPr>
                <w:t>8</w:t>
              </w:r>
            </w:ins>
          </w:p>
        </w:tc>
        <w:tc>
          <w:tcPr>
            <w:tcW w:w="3720" w:type="dxa"/>
            <w:shd w:val="clear" w:color="auto" w:fill="auto"/>
          </w:tcPr>
          <w:p w14:paraId="6302366D" w14:textId="77777777" w:rsidR="00B87212" w:rsidRPr="007C3E78" w:rsidRDefault="00B87212" w:rsidP="00A14ACA">
            <w:pPr>
              <w:rPr>
                <w:ins w:id="160" w:author="Autor"/>
                <w:sz w:val="22"/>
                <w:szCs w:val="22"/>
                <w:lang w:eastAsia="cs-CZ"/>
              </w:rPr>
            </w:pPr>
            <w:ins w:id="161" w:author="Autor">
              <w:r w:rsidRPr="007C3E78">
                <w:rPr>
                  <w:sz w:val="22"/>
                  <w:szCs w:val="22"/>
                  <w:lang w:eastAsia="cs-CZ"/>
                </w:rPr>
                <w:t>Zadávanie zákaziek v oblasti obrany a bezpečnosti - nedostatočné zdôvodnenie nezverejnenia zákazky</w:t>
              </w:r>
            </w:ins>
          </w:p>
        </w:tc>
        <w:tc>
          <w:tcPr>
            <w:tcW w:w="6379" w:type="dxa"/>
            <w:shd w:val="clear" w:color="auto" w:fill="auto"/>
          </w:tcPr>
          <w:p w14:paraId="66EEF1ED" w14:textId="77777777" w:rsidR="00B87212" w:rsidRPr="007C3E78" w:rsidDel="005A6F58" w:rsidRDefault="00B87212" w:rsidP="00A14ACA">
            <w:pPr>
              <w:jc w:val="both"/>
              <w:rPr>
                <w:ins w:id="162" w:author="Autor"/>
                <w:sz w:val="22"/>
                <w:szCs w:val="22"/>
                <w:lang w:eastAsia="cs-CZ"/>
              </w:rPr>
            </w:pPr>
            <w:ins w:id="163" w:author="Auto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ins>
          </w:p>
        </w:tc>
        <w:tc>
          <w:tcPr>
            <w:tcW w:w="3260" w:type="dxa"/>
            <w:shd w:val="clear" w:color="auto" w:fill="auto"/>
          </w:tcPr>
          <w:p w14:paraId="77C3F460" w14:textId="77777777" w:rsidR="00B87212" w:rsidRPr="007C3E78" w:rsidRDefault="00B87212" w:rsidP="00A14ACA">
            <w:pPr>
              <w:rPr>
                <w:ins w:id="164" w:author="Autor"/>
                <w:sz w:val="22"/>
                <w:szCs w:val="22"/>
                <w:lang w:eastAsia="cs-CZ"/>
              </w:rPr>
            </w:pPr>
            <w:ins w:id="165" w:author="Autor">
              <w:r w:rsidRPr="007C3E78">
                <w:rPr>
                  <w:sz w:val="22"/>
                  <w:szCs w:val="22"/>
                  <w:lang w:eastAsia="cs-CZ"/>
                </w:rPr>
                <w:t>100 %</w:t>
              </w:r>
            </w:ins>
          </w:p>
          <w:p w14:paraId="3382FA91" w14:textId="77777777" w:rsidR="00B87212" w:rsidRPr="007C3E78" w:rsidRDefault="00B87212" w:rsidP="00A14ACA">
            <w:pPr>
              <w:rPr>
                <w:ins w:id="166" w:author="Autor"/>
                <w:sz w:val="22"/>
                <w:szCs w:val="22"/>
                <w:lang w:eastAsia="cs-CZ"/>
              </w:rPr>
            </w:pPr>
          </w:p>
          <w:p w14:paraId="42D35189" w14:textId="77777777" w:rsidR="00B87212" w:rsidRPr="007C3E78" w:rsidRDefault="00B87212" w:rsidP="00A14ACA">
            <w:pPr>
              <w:rPr>
                <w:ins w:id="167" w:author="Autor"/>
                <w:sz w:val="22"/>
                <w:szCs w:val="22"/>
                <w:lang w:eastAsia="cs-CZ"/>
              </w:rPr>
            </w:pPr>
            <w:ins w:id="168" w:author="Autor">
              <w:r w:rsidRPr="007C3E78">
                <w:rPr>
                  <w:sz w:val="22"/>
                  <w:szCs w:val="22"/>
                  <w:lang w:eastAsia="cs-CZ"/>
                </w:rPr>
                <w:t>táto sadzba môže byť znížená na 25 %, 10 % alebo 5 % podľa závažnosti</w:t>
              </w:r>
              <w:r>
                <w:rPr>
                  <w:sz w:val="22"/>
                  <w:szCs w:val="22"/>
                  <w:lang w:eastAsia="cs-CZ"/>
                </w:rPr>
                <w:t>.</w:t>
              </w:r>
            </w:ins>
          </w:p>
        </w:tc>
      </w:tr>
      <w:tr w:rsidR="00B87212" w:rsidRPr="007C3E78" w14:paraId="5A6C4832" w14:textId="77777777" w:rsidTr="00A14ACA">
        <w:trPr>
          <w:ins w:id="169" w:author="Autor"/>
        </w:trPr>
        <w:tc>
          <w:tcPr>
            <w:tcW w:w="675" w:type="dxa"/>
            <w:shd w:val="clear" w:color="auto" w:fill="auto"/>
            <w:vAlign w:val="center"/>
          </w:tcPr>
          <w:p w14:paraId="53F7AD21" w14:textId="77777777" w:rsidR="00B87212" w:rsidRPr="007C3E78" w:rsidRDefault="00B87212" w:rsidP="00A14ACA">
            <w:pPr>
              <w:jc w:val="center"/>
              <w:rPr>
                <w:ins w:id="170" w:author="Autor"/>
                <w:sz w:val="22"/>
                <w:szCs w:val="22"/>
                <w:lang w:eastAsia="cs-CZ"/>
              </w:rPr>
            </w:pPr>
            <w:ins w:id="171" w:author="Autor">
              <w:r>
                <w:rPr>
                  <w:sz w:val="22"/>
                  <w:szCs w:val="22"/>
                  <w:lang w:eastAsia="cs-CZ"/>
                </w:rPr>
                <w:t>9</w:t>
              </w:r>
            </w:ins>
          </w:p>
        </w:tc>
        <w:tc>
          <w:tcPr>
            <w:tcW w:w="3720" w:type="dxa"/>
            <w:shd w:val="clear" w:color="auto" w:fill="auto"/>
          </w:tcPr>
          <w:p w14:paraId="5FB9A367" w14:textId="77777777" w:rsidR="00B87212" w:rsidRPr="007C3E78" w:rsidRDefault="00B87212" w:rsidP="00A14ACA">
            <w:pPr>
              <w:rPr>
                <w:ins w:id="172" w:author="Autor"/>
                <w:sz w:val="22"/>
                <w:szCs w:val="22"/>
                <w:lang w:eastAsia="cs-CZ"/>
              </w:rPr>
            </w:pPr>
            <w:ins w:id="173" w:author="Autor">
              <w:r w:rsidRPr="007C3E78">
                <w:rPr>
                  <w:sz w:val="22"/>
                  <w:szCs w:val="22"/>
                  <w:lang w:eastAsia="cs-CZ"/>
                </w:rPr>
                <w:t>Neurčenie:</w:t>
              </w:r>
            </w:ins>
          </w:p>
          <w:p w14:paraId="6FBE8D24" w14:textId="77777777" w:rsidR="00B87212" w:rsidRPr="007C3E78" w:rsidRDefault="00B87212" w:rsidP="00A441A7">
            <w:pPr>
              <w:numPr>
                <w:ilvl w:val="0"/>
                <w:numId w:val="29"/>
              </w:numPr>
              <w:jc w:val="both"/>
              <w:rPr>
                <w:ins w:id="174" w:author="Autor"/>
                <w:sz w:val="22"/>
                <w:szCs w:val="22"/>
                <w:lang w:eastAsia="cs-CZ"/>
              </w:rPr>
            </w:pPr>
            <w:ins w:id="175" w:author="Auto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ins>
          </w:p>
          <w:p w14:paraId="7C399F67" w14:textId="77777777" w:rsidR="00B87212" w:rsidRPr="007C3E78" w:rsidRDefault="00B87212" w:rsidP="00A441A7">
            <w:pPr>
              <w:numPr>
                <w:ilvl w:val="0"/>
                <w:numId w:val="29"/>
              </w:numPr>
              <w:jc w:val="both"/>
              <w:rPr>
                <w:ins w:id="176" w:author="Autor"/>
                <w:sz w:val="22"/>
                <w:szCs w:val="22"/>
                <w:lang w:eastAsia="cs-CZ"/>
              </w:rPr>
            </w:pPr>
            <w:ins w:id="177" w:author="Autor">
              <w:r w:rsidRPr="007C3E78">
                <w:rPr>
                  <w:sz w:val="22"/>
                  <w:szCs w:val="22"/>
                  <w:lang w:eastAsia="cs-CZ"/>
                </w:rPr>
                <w:t>kritérií na vyhodnotenie ponúk (a váh kritérií) v oznámení, resp. výzve na predkladanie ponúk alebo v súťažných podkladoch</w:t>
              </w:r>
            </w:ins>
          </w:p>
        </w:tc>
        <w:tc>
          <w:tcPr>
            <w:tcW w:w="6379" w:type="dxa"/>
            <w:shd w:val="clear" w:color="auto" w:fill="auto"/>
          </w:tcPr>
          <w:p w14:paraId="49A5200A" w14:textId="77777777" w:rsidR="00B87212" w:rsidRPr="007C3E78" w:rsidRDefault="00B87212" w:rsidP="00A14ACA">
            <w:pPr>
              <w:jc w:val="both"/>
              <w:rPr>
                <w:ins w:id="178" w:author="Autor"/>
                <w:sz w:val="22"/>
                <w:szCs w:val="22"/>
                <w:lang w:eastAsia="cs-CZ"/>
              </w:rPr>
            </w:pPr>
            <w:ins w:id="179" w:author="Autor">
              <w:r w:rsidRPr="007C3E78">
                <w:rPr>
                  <w:sz w:val="22"/>
                  <w:szCs w:val="22"/>
                  <w:lang w:eastAsia="cs-CZ"/>
                </w:rPr>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ins>
          </w:p>
        </w:tc>
        <w:tc>
          <w:tcPr>
            <w:tcW w:w="3260" w:type="dxa"/>
            <w:shd w:val="clear" w:color="auto" w:fill="auto"/>
          </w:tcPr>
          <w:p w14:paraId="5ECAEF94" w14:textId="77777777" w:rsidR="00B87212" w:rsidRPr="007C3E78" w:rsidRDefault="00B87212" w:rsidP="00A14ACA">
            <w:pPr>
              <w:rPr>
                <w:ins w:id="180" w:author="Autor"/>
                <w:sz w:val="22"/>
                <w:szCs w:val="22"/>
                <w:lang w:eastAsia="cs-CZ"/>
              </w:rPr>
            </w:pPr>
            <w:ins w:id="181" w:author="Autor">
              <w:r w:rsidRPr="007C3E78">
                <w:rPr>
                  <w:sz w:val="22"/>
                  <w:szCs w:val="22"/>
                  <w:lang w:eastAsia="cs-CZ"/>
                </w:rPr>
                <w:t>25 %</w:t>
              </w:r>
            </w:ins>
          </w:p>
          <w:p w14:paraId="2A55F9B4" w14:textId="77777777" w:rsidR="00B87212" w:rsidRPr="007C3E78" w:rsidRDefault="00B87212" w:rsidP="00A14ACA">
            <w:pPr>
              <w:rPr>
                <w:ins w:id="182" w:author="Autor"/>
                <w:sz w:val="22"/>
                <w:szCs w:val="22"/>
                <w:lang w:eastAsia="cs-CZ"/>
              </w:rPr>
            </w:pPr>
          </w:p>
          <w:p w14:paraId="3F592850" w14:textId="77777777" w:rsidR="00B87212" w:rsidRPr="007C3E78" w:rsidRDefault="00B87212" w:rsidP="00A14ACA">
            <w:pPr>
              <w:rPr>
                <w:ins w:id="183" w:author="Autor"/>
                <w:sz w:val="22"/>
                <w:szCs w:val="22"/>
                <w:lang w:eastAsia="cs-CZ"/>
              </w:rPr>
            </w:pPr>
            <w:ins w:id="184" w:author="Auto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ins>
          </w:p>
        </w:tc>
      </w:tr>
      <w:tr w:rsidR="00B87212" w:rsidRPr="007C3E78" w14:paraId="510F93A7" w14:textId="77777777" w:rsidTr="00A14ACA">
        <w:trPr>
          <w:ins w:id="185" w:author="Autor"/>
        </w:trPr>
        <w:tc>
          <w:tcPr>
            <w:tcW w:w="675" w:type="dxa"/>
            <w:shd w:val="clear" w:color="auto" w:fill="auto"/>
            <w:vAlign w:val="center"/>
          </w:tcPr>
          <w:p w14:paraId="071A9CC8" w14:textId="77777777" w:rsidR="00B87212" w:rsidRPr="007C3E78" w:rsidRDefault="00B87212" w:rsidP="00A14ACA">
            <w:pPr>
              <w:jc w:val="center"/>
              <w:rPr>
                <w:ins w:id="186" w:author="Autor"/>
                <w:sz w:val="22"/>
                <w:szCs w:val="22"/>
                <w:lang w:eastAsia="cs-CZ"/>
              </w:rPr>
            </w:pPr>
            <w:ins w:id="187" w:author="Autor">
              <w:r>
                <w:rPr>
                  <w:sz w:val="22"/>
                  <w:szCs w:val="22"/>
                  <w:lang w:eastAsia="cs-CZ"/>
                </w:rPr>
                <w:lastRenderedPageBreak/>
                <w:t>10</w:t>
              </w:r>
            </w:ins>
          </w:p>
        </w:tc>
        <w:tc>
          <w:tcPr>
            <w:tcW w:w="3720" w:type="dxa"/>
            <w:shd w:val="clear" w:color="auto" w:fill="auto"/>
          </w:tcPr>
          <w:p w14:paraId="22FD4660" w14:textId="77777777" w:rsidR="00B87212" w:rsidRPr="007C3E78" w:rsidRDefault="00B87212" w:rsidP="00A14ACA">
            <w:pPr>
              <w:rPr>
                <w:ins w:id="188" w:author="Autor"/>
                <w:sz w:val="22"/>
                <w:szCs w:val="22"/>
                <w:lang w:eastAsia="cs-CZ"/>
              </w:rPr>
            </w:pPr>
            <w:ins w:id="189" w:author="Autor">
              <w:r w:rsidRPr="007C3E78">
                <w:rPr>
                  <w:sz w:val="22"/>
                  <w:szCs w:val="22"/>
                  <w:lang w:eastAsia="cs-CZ"/>
                </w:rPr>
                <w:t>Nezákonné a/alebo diskriminačné podmienky účasti a/alebo kritéria na vyhodnotenie ponúk stanovené v súťažných pokladoch alebo oznámení</w:t>
              </w:r>
            </w:ins>
          </w:p>
        </w:tc>
        <w:tc>
          <w:tcPr>
            <w:tcW w:w="6379" w:type="dxa"/>
            <w:shd w:val="clear" w:color="auto" w:fill="auto"/>
          </w:tcPr>
          <w:p w14:paraId="6981A0AC" w14:textId="77777777" w:rsidR="00B87212" w:rsidRPr="007C3E78" w:rsidRDefault="00B87212" w:rsidP="00A14ACA">
            <w:pPr>
              <w:jc w:val="both"/>
              <w:rPr>
                <w:ins w:id="190" w:author="Autor"/>
                <w:sz w:val="22"/>
                <w:szCs w:val="22"/>
                <w:lang w:eastAsia="cs-CZ"/>
              </w:rPr>
            </w:pPr>
            <w:ins w:id="191" w:author="Auto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použitie nezákonných kritérií na vyhodnotenie ponúk podľa § 44 ods. 12 ZVO.</w:t>
              </w:r>
            </w:ins>
          </w:p>
        </w:tc>
        <w:tc>
          <w:tcPr>
            <w:tcW w:w="3260" w:type="dxa"/>
            <w:shd w:val="clear" w:color="auto" w:fill="auto"/>
          </w:tcPr>
          <w:p w14:paraId="2CFDD17C" w14:textId="77777777" w:rsidR="00B87212" w:rsidRPr="007C3E78" w:rsidRDefault="00B87212" w:rsidP="00A14ACA">
            <w:pPr>
              <w:rPr>
                <w:ins w:id="192" w:author="Autor"/>
                <w:sz w:val="22"/>
                <w:szCs w:val="22"/>
                <w:lang w:eastAsia="cs-CZ"/>
              </w:rPr>
            </w:pPr>
            <w:ins w:id="193" w:author="Autor">
              <w:r w:rsidRPr="007C3E78">
                <w:rPr>
                  <w:sz w:val="22"/>
                  <w:szCs w:val="22"/>
                  <w:lang w:eastAsia="cs-CZ"/>
                </w:rPr>
                <w:t>25 %</w:t>
              </w:r>
            </w:ins>
          </w:p>
          <w:p w14:paraId="205A4436" w14:textId="77777777" w:rsidR="00B87212" w:rsidRPr="007C3E78" w:rsidRDefault="00B87212" w:rsidP="00A14ACA">
            <w:pPr>
              <w:rPr>
                <w:ins w:id="194" w:author="Autor"/>
                <w:sz w:val="22"/>
                <w:szCs w:val="22"/>
                <w:lang w:eastAsia="cs-CZ"/>
              </w:rPr>
            </w:pPr>
          </w:p>
          <w:p w14:paraId="41F78E01" w14:textId="77777777" w:rsidR="00B87212" w:rsidRPr="007C3E78" w:rsidRDefault="00B87212" w:rsidP="00A14ACA">
            <w:pPr>
              <w:rPr>
                <w:ins w:id="195" w:author="Autor"/>
                <w:sz w:val="22"/>
                <w:szCs w:val="22"/>
                <w:lang w:eastAsia="cs-CZ"/>
              </w:rPr>
            </w:pPr>
            <w:ins w:id="196" w:author="Autor">
              <w:r w:rsidRPr="007C3E78">
                <w:rPr>
                  <w:sz w:val="22"/>
                  <w:szCs w:val="22"/>
                  <w:lang w:eastAsia="cs-CZ"/>
                </w:rPr>
                <w:t>Táto sadzba môže byť znížená na 10 % alebo 5 % v závislosti od závažnosti porušenia</w:t>
              </w:r>
              <w:r>
                <w:rPr>
                  <w:sz w:val="22"/>
                  <w:szCs w:val="22"/>
                  <w:lang w:eastAsia="cs-CZ"/>
                </w:rPr>
                <w:t>.</w:t>
              </w:r>
            </w:ins>
          </w:p>
        </w:tc>
      </w:tr>
      <w:tr w:rsidR="00B87212" w:rsidRPr="007C3E78" w14:paraId="4C1AF46F" w14:textId="77777777" w:rsidTr="00A14ACA">
        <w:trPr>
          <w:ins w:id="197" w:author="Autor"/>
        </w:trPr>
        <w:tc>
          <w:tcPr>
            <w:tcW w:w="675" w:type="dxa"/>
            <w:shd w:val="clear" w:color="auto" w:fill="auto"/>
            <w:vAlign w:val="center"/>
          </w:tcPr>
          <w:p w14:paraId="5DA05EF5" w14:textId="77777777" w:rsidR="00B87212" w:rsidRPr="007C3E78" w:rsidRDefault="00B87212" w:rsidP="00A14ACA">
            <w:pPr>
              <w:jc w:val="center"/>
              <w:rPr>
                <w:ins w:id="198" w:author="Autor"/>
                <w:sz w:val="22"/>
                <w:szCs w:val="22"/>
                <w:lang w:eastAsia="cs-CZ"/>
              </w:rPr>
            </w:pPr>
            <w:ins w:id="199" w:author="Autor">
              <w:r w:rsidRPr="007C3E78">
                <w:rPr>
                  <w:sz w:val="22"/>
                  <w:szCs w:val="22"/>
                  <w:lang w:eastAsia="cs-CZ"/>
                </w:rPr>
                <w:t>1</w:t>
              </w:r>
              <w:r>
                <w:rPr>
                  <w:sz w:val="22"/>
                  <w:szCs w:val="22"/>
                  <w:lang w:eastAsia="cs-CZ"/>
                </w:rPr>
                <w:t>1</w:t>
              </w:r>
            </w:ins>
          </w:p>
        </w:tc>
        <w:tc>
          <w:tcPr>
            <w:tcW w:w="3720" w:type="dxa"/>
            <w:shd w:val="clear" w:color="auto" w:fill="auto"/>
          </w:tcPr>
          <w:p w14:paraId="6C67CF6B" w14:textId="77777777" w:rsidR="00B87212" w:rsidRPr="007C3E78" w:rsidRDefault="00B87212" w:rsidP="00A14ACA">
            <w:pPr>
              <w:rPr>
                <w:ins w:id="200" w:author="Autor"/>
                <w:sz w:val="22"/>
                <w:szCs w:val="22"/>
                <w:lang w:eastAsia="cs-CZ"/>
              </w:rPr>
            </w:pPr>
            <w:ins w:id="201" w:author="Autor">
              <w:r w:rsidRPr="007C3E78">
                <w:rPr>
                  <w:sz w:val="22"/>
                  <w:szCs w:val="22"/>
                  <w:lang w:eastAsia="cs-CZ"/>
                </w:rPr>
                <w:t>Podmienky účasti nesúvisia a nie sú primerané k predmetu zákazky</w:t>
              </w:r>
            </w:ins>
          </w:p>
        </w:tc>
        <w:tc>
          <w:tcPr>
            <w:tcW w:w="6379" w:type="dxa"/>
            <w:shd w:val="clear" w:color="auto" w:fill="auto"/>
          </w:tcPr>
          <w:p w14:paraId="658D23B8" w14:textId="77777777" w:rsidR="00B87212" w:rsidRPr="007C3E78" w:rsidRDefault="00B87212" w:rsidP="00A14ACA">
            <w:pPr>
              <w:jc w:val="both"/>
              <w:rPr>
                <w:ins w:id="202" w:author="Autor"/>
                <w:sz w:val="22"/>
                <w:szCs w:val="22"/>
                <w:lang w:eastAsia="cs-CZ"/>
              </w:rPr>
            </w:pPr>
            <w:ins w:id="203" w:author="Auto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ins>
          </w:p>
        </w:tc>
        <w:tc>
          <w:tcPr>
            <w:tcW w:w="3260" w:type="dxa"/>
            <w:shd w:val="clear" w:color="auto" w:fill="auto"/>
          </w:tcPr>
          <w:p w14:paraId="72A040C1" w14:textId="77777777" w:rsidR="00B87212" w:rsidRPr="007C3E78" w:rsidRDefault="00B87212" w:rsidP="00A14ACA">
            <w:pPr>
              <w:rPr>
                <w:ins w:id="204" w:author="Autor"/>
                <w:sz w:val="22"/>
                <w:szCs w:val="22"/>
                <w:lang w:eastAsia="cs-CZ"/>
              </w:rPr>
            </w:pPr>
            <w:ins w:id="205" w:author="Autor">
              <w:r w:rsidRPr="007C3E78">
                <w:rPr>
                  <w:sz w:val="22"/>
                  <w:szCs w:val="22"/>
                  <w:lang w:eastAsia="cs-CZ"/>
                </w:rPr>
                <w:t>25 %</w:t>
              </w:r>
            </w:ins>
          </w:p>
          <w:p w14:paraId="08E11012" w14:textId="77777777" w:rsidR="00B87212" w:rsidRPr="007C3E78" w:rsidRDefault="00B87212" w:rsidP="00A14ACA">
            <w:pPr>
              <w:rPr>
                <w:ins w:id="206" w:author="Autor"/>
                <w:sz w:val="22"/>
                <w:szCs w:val="22"/>
                <w:lang w:eastAsia="cs-CZ"/>
              </w:rPr>
            </w:pPr>
          </w:p>
          <w:p w14:paraId="3D324201" w14:textId="77777777" w:rsidR="00B87212" w:rsidRPr="007C3E78" w:rsidRDefault="00B87212" w:rsidP="00A14ACA">
            <w:pPr>
              <w:rPr>
                <w:ins w:id="207" w:author="Autor"/>
                <w:sz w:val="22"/>
                <w:szCs w:val="22"/>
                <w:lang w:eastAsia="cs-CZ"/>
              </w:rPr>
            </w:pPr>
            <w:ins w:id="208" w:author="Autor">
              <w:r w:rsidRPr="007C3E78">
                <w:rPr>
                  <w:sz w:val="22"/>
                  <w:szCs w:val="22"/>
                  <w:lang w:eastAsia="cs-CZ"/>
                </w:rPr>
                <w:t>Táto sadzba môže byť znížená na 10 % alebo 5 % v závislosti od závažnosti i porušenia</w:t>
              </w:r>
            </w:ins>
          </w:p>
        </w:tc>
      </w:tr>
      <w:tr w:rsidR="00B87212" w:rsidRPr="007C3E78" w14:paraId="45A5BC98" w14:textId="77777777" w:rsidTr="00A14ACA">
        <w:trPr>
          <w:ins w:id="209" w:author="Autor"/>
        </w:trPr>
        <w:tc>
          <w:tcPr>
            <w:tcW w:w="675" w:type="dxa"/>
            <w:shd w:val="clear" w:color="auto" w:fill="auto"/>
            <w:vAlign w:val="center"/>
          </w:tcPr>
          <w:p w14:paraId="41201885" w14:textId="77777777" w:rsidR="00B87212" w:rsidRPr="007C3E78" w:rsidRDefault="00B87212" w:rsidP="00A14ACA">
            <w:pPr>
              <w:jc w:val="center"/>
              <w:rPr>
                <w:ins w:id="210" w:author="Autor"/>
                <w:sz w:val="22"/>
                <w:szCs w:val="22"/>
                <w:lang w:eastAsia="cs-CZ"/>
              </w:rPr>
            </w:pPr>
            <w:ins w:id="211" w:author="Autor">
              <w:r w:rsidRPr="007C3E78">
                <w:rPr>
                  <w:sz w:val="22"/>
                  <w:szCs w:val="22"/>
                  <w:lang w:eastAsia="cs-CZ"/>
                </w:rPr>
                <w:t>1</w:t>
              </w:r>
              <w:r>
                <w:rPr>
                  <w:sz w:val="22"/>
                  <w:szCs w:val="22"/>
                  <w:lang w:eastAsia="cs-CZ"/>
                </w:rPr>
                <w:t>2</w:t>
              </w:r>
            </w:ins>
          </w:p>
        </w:tc>
        <w:tc>
          <w:tcPr>
            <w:tcW w:w="3720" w:type="dxa"/>
            <w:shd w:val="clear" w:color="auto" w:fill="auto"/>
          </w:tcPr>
          <w:p w14:paraId="07598A20" w14:textId="77777777" w:rsidR="00B87212" w:rsidRPr="007C3E78" w:rsidRDefault="00B87212" w:rsidP="00A14ACA">
            <w:pPr>
              <w:rPr>
                <w:ins w:id="212" w:author="Autor"/>
                <w:sz w:val="22"/>
                <w:szCs w:val="22"/>
                <w:lang w:eastAsia="cs-CZ"/>
              </w:rPr>
            </w:pPr>
            <w:ins w:id="213" w:author="Autor">
              <w:r w:rsidRPr="007C3E78">
                <w:rPr>
                  <w:sz w:val="22"/>
                  <w:szCs w:val="22"/>
                  <w:lang w:eastAsia="cs-CZ"/>
                </w:rPr>
                <w:t>Technické špecifikácie predmetu zákazky sú diskriminačné</w:t>
              </w:r>
            </w:ins>
          </w:p>
        </w:tc>
        <w:tc>
          <w:tcPr>
            <w:tcW w:w="6379" w:type="dxa"/>
            <w:shd w:val="clear" w:color="auto" w:fill="auto"/>
          </w:tcPr>
          <w:p w14:paraId="11149F02" w14:textId="77777777" w:rsidR="00B87212" w:rsidRPr="007C3E78" w:rsidRDefault="00B87212" w:rsidP="00A14ACA">
            <w:pPr>
              <w:jc w:val="both"/>
              <w:rPr>
                <w:ins w:id="214" w:author="Autor"/>
                <w:sz w:val="22"/>
                <w:szCs w:val="22"/>
                <w:lang w:eastAsia="cs-CZ"/>
              </w:rPr>
            </w:pPr>
            <w:ins w:id="215" w:author="Auto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ins>
          </w:p>
        </w:tc>
        <w:tc>
          <w:tcPr>
            <w:tcW w:w="3260" w:type="dxa"/>
            <w:shd w:val="clear" w:color="auto" w:fill="auto"/>
          </w:tcPr>
          <w:p w14:paraId="5F24B7BD" w14:textId="77777777" w:rsidR="00B87212" w:rsidRPr="007C3E78" w:rsidRDefault="00B87212" w:rsidP="00A14ACA">
            <w:pPr>
              <w:rPr>
                <w:ins w:id="216" w:author="Autor"/>
                <w:sz w:val="22"/>
                <w:szCs w:val="22"/>
                <w:lang w:eastAsia="cs-CZ"/>
              </w:rPr>
            </w:pPr>
            <w:ins w:id="217" w:author="Autor">
              <w:r w:rsidRPr="007C3E78">
                <w:rPr>
                  <w:sz w:val="22"/>
                  <w:szCs w:val="22"/>
                  <w:lang w:eastAsia="cs-CZ"/>
                </w:rPr>
                <w:t>25 %</w:t>
              </w:r>
            </w:ins>
          </w:p>
          <w:p w14:paraId="1EA9A75A" w14:textId="77777777" w:rsidR="00B87212" w:rsidRPr="007C3E78" w:rsidRDefault="00B87212" w:rsidP="00A14ACA">
            <w:pPr>
              <w:rPr>
                <w:ins w:id="218" w:author="Autor"/>
                <w:sz w:val="22"/>
                <w:szCs w:val="22"/>
                <w:lang w:eastAsia="cs-CZ"/>
              </w:rPr>
            </w:pPr>
          </w:p>
          <w:p w14:paraId="6D85EB6E" w14:textId="77777777" w:rsidR="00B87212" w:rsidRPr="007C3E78" w:rsidRDefault="00B87212" w:rsidP="00A14ACA">
            <w:pPr>
              <w:rPr>
                <w:ins w:id="219" w:author="Autor"/>
                <w:sz w:val="22"/>
                <w:szCs w:val="22"/>
                <w:lang w:eastAsia="cs-CZ"/>
              </w:rPr>
            </w:pPr>
            <w:ins w:id="220" w:author="Autor">
              <w:r w:rsidRPr="007C3E78">
                <w:rPr>
                  <w:sz w:val="22"/>
                  <w:szCs w:val="22"/>
                  <w:lang w:eastAsia="cs-CZ"/>
                </w:rPr>
                <w:t>Táto sadzba môže byť znížená na 10 % alebo 5 % v závislosti od závažnosti  porušenia</w:t>
              </w:r>
              <w:r>
                <w:rPr>
                  <w:sz w:val="22"/>
                  <w:szCs w:val="22"/>
                  <w:lang w:eastAsia="cs-CZ"/>
                </w:rPr>
                <w:t>.</w:t>
              </w:r>
            </w:ins>
          </w:p>
        </w:tc>
      </w:tr>
      <w:tr w:rsidR="00B87212" w:rsidRPr="007C3E78" w14:paraId="0183D20F" w14:textId="77777777" w:rsidTr="00A14ACA">
        <w:trPr>
          <w:ins w:id="221" w:author="Autor"/>
        </w:trPr>
        <w:tc>
          <w:tcPr>
            <w:tcW w:w="675" w:type="dxa"/>
            <w:tcBorders>
              <w:bottom w:val="single" w:sz="4" w:space="0" w:color="auto"/>
            </w:tcBorders>
            <w:shd w:val="clear" w:color="auto" w:fill="auto"/>
            <w:vAlign w:val="center"/>
          </w:tcPr>
          <w:p w14:paraId="0240E0C6" w14:textId="77777777" w:rsidR="00B87212" w:rsidRPr="007C3E78" w:rsidRDefault="00B87212" w:rsidP="00A14ACA">
            <w:pPr>
              <w:jc w:val="center"/>
              <w:rPr>
                <w:ins w:id="222" w:author="Autor"/>
                <w:sz w:val="22"/>
                <w:szCs w:val="22"/>
                <w:lang w:eastAsia="cs-CZ"/>
              </w:rPr>
            </w:pPr>
            <w:ins w:id="223" w:author="Autor">
              <w:r w:rsidRPr="007C3E78">
                <w:rPr>
                  <w:sz w:val="22"/>
                  <w:szCs w:val="22"/>
                  <w:lang w:eastAsia="cs-CZ"/>
                </w:rPr>
                <w:t>1</w:t>
              </w:r>
              <w:r>
                <w:rPr>
                  <w:sz w:val="22"/>
                  <w:szCs w:val="22"/>
                  <w:lang w:eastAsia="cs-CZ"/>
                </w:rPr>
                <w:t>3</w:t>
              </w:r>
            </w:ins>
          </w:p>
        </w:tc>
        <w:tc>
          <w:tcPr>
            <w:tcW w:w="3720" w:type="dxa"/>
            <w:tcBorders>
              <w:bottom w:val="single" w:sz="4" w:space="0" w:color="auto"/>
            </w:tcBorders>
            <w:shd w:val="clear" w:color="auto" w:fill="auto"/>
          </w:tcPr>
          <w:p w14:paraId="0DFBBF55" w14:textId="77777777" w:rsidR="00B87212" w:rsidRPr="007C3E78" w:rsidRDefault="00B87212" w:rsidP="00A14ACA">
            <w:pPr>
              <w:rPr>
                <w:ins w:id="224" w:author="Autor"/>
                <w:sz w:val="22"/>
                <w:szCs w:val="22"/>
                <w:lang w:eastAsia="cs-CZ"/>
              </w:rPr>
            </w:pPr>
            <w:ins w:id="225" w:author="Autor">
              <w:r w:rsidRPr="007C3E78">
                <w:rPr>
                  <w:sz w:val="22"/>
                  <w:szCs w:val="22"/>
                  <w:lang w:eastAsia="cs-CZ"/>
                </w:rPr>
                <w:t>Nedostatočne opísaný predmet zákazky</w:t>
              </w:r>
            </w:ins>
          </w:p>
        </w:tc>
        <w:tc>
          <w:tcPr>
            <w:tcW w:w="6379" w:type="dxa"/>
            <w:tcBorders>
              <w:bottom w:val="single" w:sz="4" w:space="0" w:color="auto"/>
            </w:tcBorders>
            <w:shd w:val="clear" w:color="auto" w:fill="auto"/>
          </w:tcPr>
          <w:p w14:paraId="0DE7EA97" w14:textId="77777777" w:rsidR="00B87212" w:rsidRPr="007C3E78" w:rsidRDefault="00B87212" w:rsidP="00A14ACA">
            <w:pPr>
              <w:jc w:val="both"/>
              <w:rPr>
                <w:ins w:id="226" w:author="Autor"/>
                <w:sz w:val="22"/>
                <w:szCs w:val="22"/>
                <w:lang w:eastAsia="cs-CZ"/>
              </w:rPr>
            </w:pPr>
            <w:ins w:id="227" w:author="Auto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6"/>
              </w:r>
            </w:ins>
          </w:p>
        </w:tc>
        <w:tc>
          <w:tcPr>
            <w:tcW w:w="3260" w:type="dxa"/>
            <w:tcBorders>
              <w:bottom w:val="single" w:sz="4" w:space="0" w:color="auto"/>
            </w:tcBorders>
            <w:shd w:val="clear" w:color="auto" w:fill="auto"/>
          </w:tcPr>
          <w:p w14:paraId="151F4AA5" w14:textId="77777777" w:rsidR="00B87212" w:rsidRPr="007C3E78" w:rsidRDefault="00B87212" w:rsidP="00A14ACA">
            <w:pPr>
              <w:rPr>
                <w:ins w:id="230" w:author="Autor"/>
                <w:sz w:val="22"/>
                <w:szCs w:val="22"/>
                <w:lang w:eastAsia="cs-CZ"/>
              </w:rPr>
            </w:pPr>
            <w:ins w:id="231" w:author="Autor">
              <w:r w:rsidRPr="007C3E78">
                <w:rPr>
                  <w:sz w:val="22"/>
                  <w:szCs w:val="22"/>
                  <w:lang w:eastAsia="cs-CZ"/>
                </w:rPr>
                <w:t>10 %</w:t>
              </w:r>
            </w:ins>
          </w:p>
          <w:p w14:paraId="6C7F60B9" w14:textId="77777777" w:rsidR="00B87212" w:rsidRPr="007C3E78" w:rsidRDefault="00B87212" w:rsidP="00A14ACA">
            <w:pPr>
              <w:rPr>
                <w:ins w:id="232" w:author="Autor"/>
                <w:sz w:val="22"/>
                <w:szCs w:val="22"/>
                <w:lang w:eastAsia="cs-CZ"/>
              </w:rPr>
            </w:pPr>
          </w:p>
          <w:p w14:paraId="6DAE8FAB" w14:textId="77777777" w:rsidR="00B87212" w:rsidRPr="007C3E78" w:rsidRDefault="00B87212" w:rsidP="00A14ACA">
            <w:pPr>
              <w:rPr>
                <w:ins w:id="233" w:author="Autor"/>
                <w:sz w:val="22"/>
                <w:szCs w:val="22"/>
                <w:lang w:eastAsia="cs-CZ"/>
              </w:rPr>
            </w:pPr>
            <w:ins w:id="234" w:author="Autor">
              <w:r w:rsidRPr="007C3E78">
                <w:rPr>
                  <w:sz w:val="22"/>
                  <w:szCs w:val="22"/>
                  <w:lang w:eastAsia="cs-CZ"/>
                </w:rPr>
                <w:t>Táto sadzba môže byť znížená na 5 % v závislosti od závažnosti porušenia</w:t>
              </w:r>
            </w:ins>
          </w:p>
          <w:p w14:paraId="5CCA73B4" w14:textId="77777777" w:rsidR="00B87212" w:rsidRPr="007C3E78" w:rsidRDefault="00B87212" w:rsidP="00A14ACA">
            <w:pPr>
              <w:rPr>
                <w:ins w:id="235" w:author="Autor"/>
                <w:sz w:val="22"/>
                <w:szCs w:val="22"/>
                <w:lang w:eastAsia="cs-CZ"/>
              </w:rPr>
            </w:pPr>
          </w:p>
          <w:p w14:paraId="5DC59F79" w14:textId="77777777" w:rsidR="00B87212" w:rsidRPr="007C3E78" w:rsidRDefault="00B87212" w:rsidP="00A14ACA">
            <w:pPr>
              <w:rPr>
                <w:ins w:id="236" w:author="Autor"/>
                <w:sz w:val="22"/>
                <w:szCs w:val="22"/>
                <w:lang w:eastAsia="cs-CZ"/>
              </w:rPr>
            </w:pPr>
            <w:ins w:id="237" w:author="Auto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w:t>
              </w:r>
              <w:r w:rsidRPr="007C3E78">
                <w:rPr>
                  <w:sz w:val="22"/>
                  <w:szCs w:val="22"/>
                  <w:lang w:eastAsia="cs-CZ"/>
                </w:rPr>
                <w:lastRenderedPageBreak/>
                <w:t xml:space="preserve">hodnota prác je predmetom 100 % </w:t>
              </w:r>
              <w:r>
                <w:rPr>
                  <w:sz w:val="22"/>
                  <w:szCs w:val="22"/>
                  <w:lang w:eastAsia="cs-CZ"/>
                </w:rPr>
                <w:t>finančnej opravy.</w:t>
              </w:r>
            </w:ins>
          </w:p>
        </w:tc>
      </w:tr>
      <w:tr w:rsidR="00B87212" w:rsidRPr="007C3E78" w14:paraId="152620C3" w14:textId="77777777" w:rsidTr="00A14ACA">
        <w:trPr>
          <w:ins w:id="238" w:author="Autor"/>
        </w:trPr>
        <w:tc>
          <w:tcPr>
            <w:tcW w:w="675" w:type="dxa"/>
            <w:tcBorders>
              <w:bottom w:val="single" w:sz="4" w:space="0" w:color="auto"/>
            </w:tcBorders>
            <w:shd w:val="clear" w:color="auto" w:fill="auto"/>
            <w:vAlign w:val="center"/>
          </w:tcPr>
          <w:p w14:paraId="391E288C" w14:textId="77777777" w:rsidR="00B87212" w:rsidRPr="007C3E78" w:rsidRDefault="00B87212" w:rsidP="00A14ACA">
            <w:pPr>
              <w:jc w:val="center"/>
              <w:rPr>
                <w:ins w:id="239" w:author="Autor"/>
                <w:sz w:val="22"/>
                <w:szCs w:val="22"/>
                <w:lang w:eastAsia="cs-CZ"/>
              </w:rPr>
            </w:pPr>
            <w:ins w:id="240" w:author="Autor">
              <w:r>
                <w:rPr>
                  <w:sz w:val="22"/>
                  <w:szCs w:val="22"/>
                  <w:lang w:eastAsia="cs-CZ"/>
                </w:rPr>
                <w:lastRenderedPageBreak/>
                <w:t>14</w:t>
              </w:r>
            </w:ins>
          </w:p>
        </w:tc>
        <w:tc>
          <w:tcPr>
            <w:tcW w:w="3720" w:type="dxa"/>
            <w:tcBorders>
              <w:bottom w:val="single" w:sz="4" w:space="0" w:color="auto"/>
            </w:tcBorders>
            <w:shd w:val="clear" w:color="auto" w:fill="auto"/>
          </w:tcPr>
          <w:p w14:paraId="550644F2" w14:textId="77777777" w:rsidR="00B87212" w:rsidRPr="007C3E78" w:rsidRDefault="00B87212" w:rsidP="00A14ACA">
            <w:pPr>
              <w:rPr>
                <w:ins w:id="241" w:author="Autor"/>
                <w:sz w:val="22"/>
                <w:szCs w:val="22"/>
                <w:lang w:eastAsia="cs-CZ"/>
              </w:rPr>
            </w:pPr>
            <w:ins w:id="242" w:author="Auto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Pr>
                  <w:sz w:val="22"/>
                  <w:szCs w:val="22"/>
                  <w:lang w:eastAsia="cs-CZ"/>
                </w:rPr>
                <w:t xml:space="preserve">, </w:t>
              </w:r>
              <w:r w:rsidRPr="007C3E78">
                <w:rPr>
                  <w:sz w:val="22"/>
                  <w:szCs w:val="22"/>
                  <w:lang w:eastAsia="cs-CZ"/>
                </w:rPr>
                <w:t>bežne dostupných na trhu, prostredníctvom elektronického trhoviska</w:t>
              </w:r>
            </w:ins>
          </w:p>
        </w:tc>
        <w:tc>
          <w:tcPr>
            <w:tcW w:w="6379" w:type="dxa"/>
            <w:tcBorders>
              <w:bottom w:val="single" w:sz="4" w:space="0" w:color="auto"/>
            </w:tcBorders>
            <w:shd w:val="clear" w:color="auto" w:fill="auto"/>
          </w:tcPr>
          <w:p w14:paraId="6C8FE528" w14:textId="77777777" w:rsidR="00B87212" w:rsidRPr="007C3E78" w:rsidRDefault="00B87212" w:rsidP="00A14ACA">
            <w:pPr>
              <w:jc w:val="both"/>
              <w:rPr>
                <w:ins w:id="243" w:author="Autor"/>
                <w:sz w:val="22"/>
                <w:szCs w:val="22"/>
                <w:lang w:eastAsia="cs-CZ"/>
              </w:rPr>
            </w:pPr>
            <w:ins w:id="244" w:author="Auto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Pr>
                  <w:sz w:val="22"/>
                  <w:szCs w:val="22"/>
                </w:rPr>
                <w:t>Z</w:t>
              </w:r>
              <w:r w:rsidRPr="003858EE">
                <w:rPr>
                  <w:sz w:val="22"/>
                  <w:szCs w:val="22"/>
                </w:rPr>
                <w:t>VO</w:t>
              </w:r>
              <w:r>
                <w:rPr>
                  <w:sz w:val="22"/>
                  <w:szCs w:val="22"/>
                </w:rPr>
                <w:t xml:space="preserve"> </w:t>
              </w:r>
              <w:r w:rsidRPr="003858EE">
                <w:rPr>
                  <w:sz w:val="22"/>
                  <w:szCs w:val="22"/>
                </w:rPr>
                <w:t>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r>
                <w:rPr>
                  <w:sz w:val="22"/>
                  <w:szCs w:val="22"/>
                </w:rPr>
                <w:t xml:space="preserve"> (vzťahuje sa na verejné obstarávanie vyhlásené do 1.11.2017)</w:t>
              </w:r>
              <w:r w:rsidRPr="003858EE">
                <w:rPr>
                  <w:sz w:val="22"/>
                  <w:szCs w:val="22"/>
                </w:rPr>
                <w:t>.</w:t>
              </w:r>
              <w:r>
                <w:rPr>
                  <w:sz w:val="22"/>
                  <w:szCs w:val="22"/>
                </w:rPr>
                <w:t xml:space="preserve"> </w:t>
              </w:r>
            </w:ins>
          </w:p>
        </w:tc>
        <w:tc>
          <w:tcPr>
            <w:tcW w:w="3260" w:type="dxa"/>
            <w:tcBorders>
              <w:bottom w:val="single" w:sz="4" w:space="0" w:color="auto"/>
            </w:tcBorders>
            <w:shd w:val="clear" w:color="auto" w:fill="auto"/>
          </w:tcPr>
          <w:p w14:paraId="6757294A" w14:textId="77777777" w:rsidR="00B87212" w:rsidRPr="007C3E78" w:rsidRDefault="00B87212" w:rsidP="00A14ACA">
            <w:pPr>
              <w:rPr>
                <w:ins w:id="245" w:author="Autor"/>
                <w:sz w:val="22"/>
                <w:szCs w:val="22"/>
                <w:lang w:eastAsia="cs-CZ"/>
              </w:rPr>
            </w:pPr>
            <w:ins w:id="246" w:author="Autor">
              <w:r>
                <w:rPr>
                  <w:sz w:val="22"/>
                  <w:szCs w:val="22"/>
                  <w:lang w:eastAsia="cs-CZ"/>
                </w:rPr>
                <w:t>5</w:t>
              </w:r>
              <w:r w:rsidRPr="007C3E78">
                <w:rPr>
                  <w:sz w:val="22"/>
                  <w:szCs w:val="22"/>
                  <w:lang w:eastAsia="cs-CZ"/>
                </w:rPr>
                <w:t xml:space="preserve"> %</w:t>
              </w:r>
            </w:ins>
          </w:p>
          <w:p w14:paraId="15D7DC2B" w14:textId="77777777" w:rsidR="00B87212" w:rsidRPr="007C3E78" w:rsidRDefault="00B87212" w:rsidP="00A14ACA">
            <w:pPr>
              <w:rPr>
                <w:ins w:id="247" w:author="Autor"/>
                <w:sz w:val="22"/>
                <w:szCs w:val="22"/>
                <w:lang w:eastAsia="cs-CZ"/>
              </w:rPr>
            </w:pPr>
          </w:p>
        </w:tc>
      </w:tr>
      <w:tr w:rsidR="00B87212" w:rsidRPr="007C3E78" w14:paraId="517AE1A7" w14:textId="77777777" w:rsidTr="00A14ACA">
        <w:trPr>
          <w:ins w:id="248" w:author="Autor"/>
        </w:trPr>
        <w:tc>
          <w:tcPr>
            <w:tcW w:w="14034" w:type="dxa"/>
            <w:gridSpan w:val="4"/>
            <w:shd w:val="clear" w:color="auto" w:fill="BFBFBF" w:themeFill="background1" w:themeFillShade="BF"/>
            <w:vAlign w:val="center"/>
          </w:tcPr>
          <w:p w14:paraId="72C382B9" w14:textId="77777777" w:rsidR="00B87212" w:rsidRPr="007C3E78" w:rsidRDefault="00B87212" w:rsidP="00A14ACA">
            <w:pPr>
              <w:jc w:val="center"/>
              <w:rPr>
                <w:ins w:id="249" w:author="Autor"/>
                <w:sz w:val="22"/>
                <w:szCs w:val="22"/>
                <w:lang w:eastAsia="cs-CZ"/>
              </w:rPr>
            </w:pPr>
            <w:ins w:id="250" w:author="Autor">
              <w:r w:rsidRPr="007C3E78">
                <w:rPr>
                  <w:b/>
                  <w:sz w:val="22"/>
                  <w:szCs w:val="22"/>
                  <w:lang w:eastAsia="cs-CZ"/>
                </w:rPr>
                <w:t>Vyhodnocovanie súťaže</w:t>
              </w:r>
            </w:ins>
          </w:p>
        </w:tc>
      </w:tr>
      <w:tr w:rsidR="00B87212" w:rsidRPr="007C3E78" w14:paraId="058E842A" w14:textId="77777777" w:rsidTr="00A14ACA">
        <w:trPr>
          <w:ins w:id="251" w:author="Autor"/>
        </w:trPr>
        <w:tc>
          <w:tcPr>
            <w:tcW w:w="675" w:type="dxa"/>
            <w:shd w:val="clear" w:color="auto" w:fill="auto"/>
            <w:vAlign w:val="center"/>
          </w:tcPr>
          <w:p w14:paraId="722F939D" w14:textId="77777777" w:rsidR="00B87212" w:rsidRPr="007C3E78" w:rsidRDefault="00B87212" w:rsidP="00A14ACA">
            <w:pPr>
              <w:jc w:val="center"/>
              <w:rPr>
                <w:ins w:id="252" w:author="Autor"/>
                <w:sz w:val="22"/>
                <w:szCs w:val="22"/>
                <w:lang w:eastAsia="cs-CZ"/>
              </w:rPr>
            </w:pPr>
            <w:ins w:id="253" w:author="Autor">
              <w:r w:rsidRPr="007C3E78">
                <w:rPr>
                  <w:sz w:val="22"/>
                  <w:szCs w:val="22"/>
                  <w:lang w:eastAsia="cs-CZ"/>
                </w:rPr>
                <w:t>1</w:t>
              </w:r>
              <w:r>
                <w:rPr>
                  <w:sz w:val="22"/>
                  <w:szCs w:val="22"/>
                  <w:lang w:eastAsia="cs-CZ"/>
                </w:rPr>
                <w:t>5</w:t>
              </w:r>
            </w:ins>
          </w:p>
        </w:tc>
        <w:tc>
          <w:tcPr>
            <w:tcW w:w="3720" w:type="dxa"/>
            <w:shd w:val="clear" w:color="auto" w:fill="auto"/>
          </w:tcPr>
          <w:p w14:paraId="263EE6F9" w14:textId="77777777" w:rsidR="00B87212" w:rsidRPr="007C3E78" w:rsidRDefault="00B87212" w:rsidP="00A14ACA">
            <w:pPr>
              <w:rPr>
                <w:ins w:id="254" w:author="Autor"/>
                <w:sz w:val="22"/>
                <w:szCs w:val="22"/>
                <w:lang w:eastAsia="cs-CZ"/>
              </w:rPr>
            </w:pPr>
            <w:ins w:id="255" w:author="Autor">
              <w:r w:rsidRPr="007C3E78">
                <w:rPr>
                  <w:sz w:val="22"/>
                  <w:szCs w:val="22"/>
                  <w:lang w:eastAsia="cs-CZ"/>
                </w:rPr>
                <w:t>Úprava podmienok účasti po otvorení ponúk/žiadostí o účasť, čo malo za následok nesprávne prijatie ponuky uchádzača/žiadosti o účasť záujemcu</w:t>
              </w:r>
            </w:ins>
          </w:p>
        </w:tc>
        <w:tc>
          <w:tcPr>
            <w:tcW w:w="6379" w:type="dxa"/>
            <w:shd w:val="clear" w:color="auto" w:fill="auto"/>
          </w:tcPr>
          <w:p w14:paraId="562F9887" w14:textId="77777777" w:rsidR="00B87212" w:rsidRPr="007C3E78" w:rsidRDefault="00B87212" w:rsidP="00A14ACA">
            <w:pPr>
              <w:jc w:val="both"/>
              <w:rPr>
                <w:ins w:id="256" w:author="Autor"/>
                <w:sz w:val="22"/>
                <w:szCs w:val="22"/>
                <w:lang w:eastAsia="cs-CZ"/>
              </w:rPr>
            </w:pPr>
            <w:ins w:id="257" w:author="Auto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ins>
          </w:p>
        </w:tc>
        <w:tc>
          <w:tcPr>
            <w:tcW w:w="3260" w:type="dxa"/>
            <w:shd w:val="clear" w:color="auto" w:fill="auto"/>
          </w:tcPr>
          <w:p w14:paraId="7AFB441D" w14:textId="77777777" w:rsidR="00B87212" w:rsidRPr="007C3E78" w:rsidRDefault="00B87212" w:rsidP="00A14ACA">
            <w:pPr>
              <w:rPr>
                <w:ins w:id="258" w:author="Autor"/>
                <w:sz w:val="22"/>
                <w:szCs w:val="22"/>
                <w:lang w:eastAsia="cs-CZ"/>
              </w:rPr>
            </w:pPr>
            <w:ins w:id="259" w:author="Autor">
              <w:r w:rsidRPr="007C3E78">
                <w:rPr>
                  <w:sz w:val="22"/>
                  <w:szCs w:val="22"/>
                  <w:lang w:eastAsia="cs-CZ"/>
                </w:rPr>
                <w:t>25 %</w:t>
              </w:r>
            </w:ins>
          </w:p>
          <w:p w14:paraId="1470FAE8" w14:textId="77777777" w:rsidR="00B87212" w:rsidRPr="007C3E78" w:rsidRDefault="00B87212" w:rsidP="00A14ACA">
            <w:pPr>
              <w:rPr>
                <w:ins w:id="260" w:author="Autor"/>
                <w:sz w:val="22"/>
                <w:szCs w:val="22"/>
                <w:lang w:eastAsia="cs-CZ"/>
              </w:rPr>
            </w:pPr>
          </w:p>
          <w:p w14:paraId="4D565F30" w14:textId="77777777" w:rsidR="00B87212" w:rsidRPr="007C3E78" w:rsidRDefault="00B87212" w:rsidP="00A14ACA">
            <w:pPr>
              <w:rPr>
                <w:ins w:id="261" w:author="Autor"/>
                <w:sz w:val="22"/>
                <w:szCs w:val="22"/>
                <w:lang w:eastAsia="cs-CZ"/>
              </w:rPr>
            </w:pPr>
            <w:ins w:id="262" w:author="Autor">
              <w:r w:rsidRPr="007C3E78">
                <w:rPr>
                  <w:sz w:val="22"/>
                  <w:szCs w:val="22"/>
                  <w:lang w:eastAsia="cs-CZ"/>
                </w:rPr>
                <w:t>Táto sadzba môže byť znížená na 10 % alebo 5 % v závislosti od závažnosti porušenia</w:t>
              </w:r>
              <w:r>
                <w:rPr>
                  <w:sz w:val="22"/>
                  <w:szCs w:val="22"/>
                  <w:lang w:eastAsia="cs-CZ"/>
                </w:rPr>
                <w:t>.</w:t>
              </w:r>
            </w:ins>
          </w:p>
        </w:tc>
      </w:tr>
      <w:tr w:rsidR="00B87212" w:rsidRPr="007C3E78" w14:paraId="39C5919D" w14:textId="77777777" w:rsidTr="00A14ACA">
        <w:trPr>
          <w:ins w:id="263" w:author="Autor"/>
        </w:trPr>
        <w:tc>
          <w:tcPr>
            <w:tcW w:w="675" w:type="dxa"/>
            <w:shd w:val="clear" w:color="auto" w:fill="auto"/>
            <w:vAlign w:val="center"/>
          </w:tcPr>
          <w:p w14:paraId="4770FCEC" w14:textId="77777777" w:rsidR="00B87212" w:rsidRPr="007C3E78" w:rsidRDefault="00B87212" w:rsidP="00A14ACA">
            <w:pPr>
              <w:jc w:val="center"/>
              <w:rPr>
                <w:ins w:id="264" w:author="Autor"/>
                <w:sz w:val="22"/>
                <w:szCs w:val="22"/>
                <w:lang w:eastAsia="cs-CZ"/>
              </w:rPr>
            </w:pPr>
            <w:ins w:id="265" w:author="Autor">
              <w:r w:rsidRPr="007C3E78">
                <w:rPr>
                  <w:sz w:val="22"/>
                  <w:szCs w:val="22"/>
                  <w:lang w:eastAsia="cs-CZ"/>
                </w:rPr>
                <w:t>1</w:t>
              </w:r>
              <w:r>
                <w:rPr>
                  <w:sz w:val="22"/>
                  <w:szCs w:val="22"/>
                  <w:lang w:eastAsia="cs-CZ"/>
                </w:rPr>
                <w:t>6</w:t>
              </w:r>
            </w:ins>
          </w:p>
        </w:tc>
        <w:tc>
          <w:tcPr>
            <w:tcW w:w="3720" w:type="dxa"/>
            <w:shd w:val="clear" w:color="auto" w:fill="auto"/>
          </w:tcPr>
          <w:p w14:paraId="54A3D661" w14:textId="77777777" w:rsidR="00B87212" w:rsidRPr="007C3E78" w:rsidRDefault="00B87212" w:rsidP="00A14ACA">
            <w:pPr>
              <w:rPr>
                <w:ins w:id="266" w:author="Autor"/>
                <w:sz w:val="22"/>
                <w:szCs w:val="22"/>
                <w:lang w:eastAsia="cs-CZ"/>
              </w:rPr>
            </w:pPr>
            <w:ins w:id="267" w:author="Autor">
              <w:r w:rsidRPr="007C3E78">
                <w:rPr>
                  <w:sz w:val="22"/>
                  <w:szCs w:val="22"/>
                  <w:lang w:eastAsia="cs-CZ"/>
                </w:rPr>
                <w:t>Úprava podmienok účasti po otvorení ponúk/žiadostí o účasť, čo malo za následok nesprávne vylúčenie uchádzača/záujemcu</w:t>
              </w:r>
            </w:ins>
          </w:p>
        </w:tc>
        <w:tc>
          <w:tcPr>
            <w:tcW w:w="6379" w:type="dxa"/>
            <w:shd w:val="clear" w:color="auto" w:fill="auto"/>
          </w:tcPr>
          <w:p w14:paraId="2C642F9D" w14:textId="77777777" w:rsidR="00B87212" w:rsidRPr="007C3E78" w:rsidRDefault="00B87212" w:rsidP="00A14ACA">
            <w:pPr>
              <w:jc w:val="both"/>
              <w:rPr>
                <w:ins w:id="268" w:author="Autor"/>
                <w:sz w:val="22"/>
                <w:szCs w:val="22"/>
                <w:lang w:eastAsia="cs-CZ"/>
              </w:rPr>
            </w:pPr>
            <w:ins w:id="269" w:author="Auto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ins>
          </w:p>
        </w:tc>
        <w:tc>
          <w:tcPr>
            <w:tcW w:w="3260" w:type="dxa"/>
            <w:shd w:val="clear" w:color="auto" w:fill="auto"/>
          </w:tcPr>
          <w:p w14:paraId="1A8374DA" w14:textId="77777777" w:rsidR="00B87212" w:rsidRPr="007C3E78" w:rsidRDefault="00B87212" w:rsidP="00A14ACA">
            <w:pPr>
              <w:rPr>
                <w:ins w:id="270" w:author="Autor"/>
                <w:sz w:val="22"/>
                <w:szCs w:val="22"/>
                <w:lang w:eastAsia="cs-CZ"/>
              </w:rPr>
            </w:pPr>
            <w:ins w:id="271" w:author="Autor">
              <w:r w:rsidRPr="007C3E78">
                <w:rPr>
                  <w:sz w:val="22"/>
                  <w:szCs w:val="22"/>
                  <w:lang w:eastAsia="cs-CZ"/>
                </w:rPr>
                <w:t>25 %</w:t>
              </w:r>
            </w:ins>
          </w:p>
          <w:p w14:paraId="4026885E" w14:textId="77777777" w:rsidR="00B87212" w:rsidRPr="007C3E78" w:rsidRDefault="00B87212" w:rsidP="00A14ACA">
            <w:pPr>
              <w:rPr>
                <w:ins w:id="272" w:author="Autor"/>
                <w:sz w:val="22"/>
                <w:szCs w:val="22"/>
                <w:lang w:eastAsia="cs-CZ"/>
              </w:rPr>
            </w:pPr>
          </w:p>
          <w:p w14:paraId="214A4854" w14:textId="77777777" w:rsidR="00B87212" w:rsidRPr="007C3E78" w:rsidRDefault="00B87212" w:rsidP="00A14ACA">
            <w:pPr>
              <w:rPr>
                <w:ins w:id="273" w:author="Autor"/>
                <w:sz w:val="22"/>
                <w:szCs w:val="22"/>
                <w:lang w:eastAsia="cs-CZ"/>
              </w:rPr>
            </w:pPr>
            <w:ins w:id="274" w:author="Autor">
              <w:r w:rsidRPr="007C3E78">
                <w:rPr>
                  <w:sz w:val="22"/>
                  <w:szCs w:val="22"/>
                  <w:lang w:eastAsia="cs-CZ"/>
                </w:rPr>
                <w:t>Táto sadzba môže byť znížená na 10 % alebo 5 % v závislosti od závažnosti porušenia</w:t>
              </w:r>
              <w:r>
                <w:rPr>
                  <w:sz w:val="22"/>
                  <w:szCs w:val="22"/>
                  <w:lang w:eastAsia="cs-CZ"/>
                </w:rPr>
                <w:t>.</w:t>
              </w:r>
            </w:ins>
          </w:p>
        </w:tc>
      </w:tr>
      <w:tr w:rsidR="00B87212" w:rsidRPr="007C3E78" w14:paraId="29079EA1" w14:textId="77777777" w:rsidTr="00A14ACA">
        <w:trPr>
          <w:ins w:id="275" w:author="Autor"/>
        </w:trPr>
        <w:tc>
          <w:tcPr>
            <w:tcW w:w="675" w:type="dxa"/>
            <w:shd w:val="clear" w:color="auto" w:fill="auto"/>
            <w:vAlign w:val="center"/>
          </w:tcPr>
          <w:p w14:paraId="6B6FF85E" w14:textId="77777777" w:rsidR="00B87212" w:rsidRPr="007C3E78" w:rsidRDefault="00B87212" w:rsidP="00A14ACA">
            <w:pPr>
              <w:jc w:val="center"/>
              <w:rPr>
                <w:ins w:id="276" w:author="Autor"/>
                <w:sz w:val="22"/>
                <w:szCs w:val="22"/>
                <w:lang w:eastAsia="cs-CZ"/>
              </w:rPr>
            </w:pPr>
            <w:ins w:id="277" w:author="Autor">
              <w:r w:rsidRPr="007C3E78">
                <w:rPr>
                  <w:sz w:val="22"/>
                  <w:szCs w:val="22"/>
                  <w:lang w:eastAsia="cs-CZ"/>
                </w:rPr>
                <w:t>1</w:t>
              </w:r>
              <w:r>
                <w:rPr>
                  <w:sz w:val="22"/>
                  <w:szCs w:val="22"/>
                  <w:lang w:eastAsia="cs-CZ"/>
                </w:rPr>
                <w:t>7</w:t>
              </w:r>
            </w:ins>
          </w:p>
        </w:tc>
        <w:tc>
          <w:tcPr>
            <w:tcW w:w="3720" w:type="dxa"/>
            <w:shd w:val="clear" w:color="auto" w:fill="auto"/>
          </w:tcPr>
          <w:p w14:paraId="4198212A" w14:textId="77777777" w:rsidR="00B87212" w:rsidRPr="007C3E78" w:rsidRDefault="00B87212" w:rsidP="00A14ACA">
            <w:pPr>
              <w:rPr>
                <w:ins w:id="278" w:author="Autor"/>
                <w:sz w:val="22"/>
                <w:szCs w:val="22"/>
                <w:lang w:eastAsia="cs-CZ"/>
              </w:rPr>
            </w:pPr>
            <w:ins w:id="279" w:author="Auto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ins>
          </w:p>
        </w:tc>
        <w:tc>
          <w:tcPr>
            <w:tcW w:w="6379" w:type="dxa"/>
            <w:shd w:val="clear" w:color="auto" w:fill="auto"/>
          </w:tcPr>
          <w:p w14:paraId="043D1B35" w14:textId="77777777" w:rsidR="00B87212" w:rsidRPr="007C3E78" w:rsidRDefault="00B87212" w:rsidP="00A14ACA">
            <w:pPr>
              <w:jc w:val="both"/>
              <w:rPr>
                <w:ins w:id="280" w:author="Autor"/>
                <w:sz w:val="22"/>
                <w:szCs w:val="22"/>
                <w:lang w:eastAsia="cs-CZ"/>
              </w:rPr>
            </w:pPr>
            <w:ins w:id="281" w:author="Auto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ins>
          </w:p>
          <w:p w14:paraId="374976A7" w14:textId="77777777" w:rsidR="00B87212" w:rsidRPr="007C3E78" w:rsidRDefault="00B87212" w:rsidP="00A14ACA">
            <w:pPr>
              <w:jc w:val="both"/>
              <w:rPr>
                <w:ins w:id="282" w:author="Autor"/>
                <w:sz w:val="22"/>
                <w:szCs w:val="22"/>
                <w:lang w:eastAsia="cs-CZ"/>
              </w:rPr>
            </w:pPr>
          </w:p>
          <w:p w14:paraId="1859B991" w14:textId="77777777" w:rsidR="00B87212" w:rsidRPr="007C3E78" w:rsidRDefault="00B87212" w:rsidP="00A14ACA">
            <w:pPr>
              <w:jc w:val="both"/>
              <w:rPr>
                <w:ins w:id="283" w:author="Autor"/>
                <w:sz w:val="22"/>
                <w:szCs w:val="22"/>
                <w:lang w:eastAsia="cs-CZ"/>
              </w:rPr>
            </w:pPr>
            <w:ins w:id="284" w:author="Auto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podkritériá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ins>
          </w:p>
        </w:tc>
        <w:tc>
          <w:tcPr>
            <w:tcW w:w="3260" w:type="dxa"/>
            <w:shd w:val="clear" w:color="auto" w:fill="auto"/>
          </w:tcPr>
          <w:p w14:paraId="45309B6F" w14:textId="77777777" w:rsidR="00B87212" w:rsidRPr="007C3E78" w:rsidRDefault="00B87212" w:rsidP="00A14ACA">
            <w:pPr>
              <w:rPr>
                <w:ins w:id="285" w:author="Autor"/>
                <w:sz w:val="22"/>
                <w:szCs w:val="22"/>
                <w:lang w:eastAsia="cs-CZ"/>
              </w:rPr>
            </w:pPr>
            <w:ins w:id="286" w:author="Autor">
              <w:r w:rsidRPr="007C3E78">
                <w:rPr>
                  <w:sz w:val="22"/>
                  <w:szCs w:val="22"/>
                  <w:lang w:eastAsia="cs-CZ"/>
                </w:rPr>
                <w:t>25 %</w:t>
              </w:r>
            </w:ins>
          </w:p>
          <w:p w14:paraId="74C7CE28" w14:textId="77777777" w:rsidR="00B87212" w:rsidRPr="007C3E78" w:rsidRDefault="00B87212" w:rsidP="00A14ACA">
            <w:pPr>
              <w:rPr>
                <w:ins w:id="287" w:author="Autor"/>
                <w:sz w:val="22"/>
                <w:szCs w:val="22"/>
                <w:lang w:eastAsia="cs-CZ"/>
              </w:rPr>
            </w:pPr>
          </w:p>
          <w:p w14:paraId="303CD6C2" w14:textId="77777777" w:rsidR="00B87212" w:rsidRPr="007C3E78" w:rsidRDefault="00B87212" w:rsidP="00A14ACA">
            <w:pPr>
              <w:rPr>
                <w:ins w:id="288" w:author="Autor"/>
                <w:sz w:val="22"/>
                <w:szCs w:val="22"/>
                <w:lang w:eastAsia="cs-CZ"/>
              </w:rPr>
            </w:pPr>
            <w:ins w:id="289" w:author="Autor">
              <w:r w:rsidRPr="007C3E78">
                <w:rPr>
                  <w:sz w:val="22"/>
                  <w:szCs w:val="22"/>
                  <w:lang w:eastAsia="cs-CZ"/>
                </w:rPr>
                <w:t>Táto sadzba môže byť znížená na 10 % alebo 5 % v závislosti od závažnosti porušenia</w:t>
              </w:r>
              <w:r>
                <w:rPr>
                  <w:sz w:val="22"/>
                  <w:szCs w:val="22"/>
                  <w:lang w:eastAsia="cs-CZ"/>
                </w:rPr>
                <w:t>.</w:t>
              </w:r>
            </w:ins>
          </w:p>
        </w:tc>
      </w:tr>
      <w:tr w:rsidR="00B87212" w:rsidRPr="007C3E78" w14:paraId="6826FB43" w14:textId="77777777" w:rsidTr="00A14ACA">
        <w:trPr>
          <w:ins w:id="290" w:author="Autor"/>
        </w:trPr>
        <w:tc>
          <w:tcPr>
            <w:tcW w:w="675" w:type="dxa"/>
            <w:shd w:val="clear" w:color="auto" w:fill="auto"/>
            <w:vAlign w:val="center"/>
          </w:tcPr>
          <w:p w14:paraId="245D4B46" w14:textId="77777777" w:rsidR="00B87212" w:rsidRPr="007C3E78" w:rsidRDefault="00B87212" w:rsidP="00A14ACA">
            <w:pPr>
              <w:jc w:val="center"/>
              <w:rPr>
                <w:ins w:id="291" w:author="Autor"/>
                <w:sz w:val="22"/>
                <w:szCs w:val="22"/>
                <w:lang w:eastAsia="cs-CZ"/>
              </w:rPr>
            </w:pPr>
            <w:ins w:id="292" w:author="Autor">
              <w:r w:rsidRPr="007C3E78">
                <w:rPr>
                  <w:sz w:val="22"/>
                  <w:szCs w:val="22"/>
                  <w:lang w:eastAsia="cs-CZ"/>
                </w:rPr>
                <w:t>1</w:t>
              </w:r>
              <w:r>
                <w:rPr>
                  <w:sz w:val="22"/>
                  <w:szCs w:val="22"/>
                  <w:lang w:eastAsia="cs-CZ"/>
                </w:rPr>
                <w:t>8</w:t>
              </w:r>
            </w:ins>
          </w:p>
        </w:tc>
        <w:tc>
          <w:tcPr>
            <w:tcW w:w="3720" w:type="dxa"/>
            <w:shd w:val="clear" w:color="auto" w:fill="auto"/>
          </w:tcPr>
          <w:p w14:paraId="2A1D8C88" w14:textId="77777777" w:rsidR="00B87212" w:rsidRPr="007C3E78" w:rsidRDefault="00B87212" w:rsidP="00A14ACA">
            <w:pPr>
              <w:rPr>
                <w:ins w:id="293" w:author="Autor"/>
                <w:sz w:val="22"/>
                <w:szCs w:val="22"/>
                <w:lang w:eastAsia="cs-CZ"/>
              </w:rPr>
            </w:pPr>
            <w:ins w:id="294" w:author="Autor">
              <w:r w:rsidRPr="007C3E78">
                <w:rPr>
                  <w:sz w:val="22"/>
                  <w:szCs w:val="22"/>
                  <w:lang w:eastAsia="cs-CZ"/>
                </w:rPr>
                <w:t>Nedodržiavanie zásady transparentnosti a/alebo rovnakého zaobchádzania počas postupu zadávania zákazky</w:t>
              </w:r>
            </w:ins>
          </w:p>
        </w:tc>
        <w:tc>
          <w:tcPr>
            <w:tcW w:w="6379" w:type="dxa"/>
            <w:shd w:val="clear" w:color="auto" w:fill="auto"/>
          </w:tcPr>
          <w:p w14:paraId="4AA4F78D" w14:textId="77777777" w:rsidR="00B87212" w:rsidRPr="007C3E78" w:rsidRDefault="00B87212" w:rsidP="00A14ACA">
            <w:pPr>
              <w:jc w:val="both"/>
              <w:rPr>
                <w:ins w:id="295" w:author="Autor"/>
                <w:sz w:val="22"/>
                <w:szCs w:val="22"/>
                <w:lang w:eastAsia="cs-CZ"/>
              </w:rPr>
            </w:pPr>
            <w:ins w:id="296" w:author="Autor">
              <w:r w:rsidRPr="007C3E78">
                <w:rPr>
                  <w:sz w:val="22"/>
                  <w:szCs w:val="22"/>
                  <w:lang w:eastAsia="cs-CZ"/>
                </w:rPr>
                <w:t>Písomné zachytenie procesu týkajúceho sa konkrétneho prideľovania bodov pre každú ponuku je nejasný/neoprávnený/nedostatočný z hľadiska transparentnosti alebo neexistuje.</w:t>
              </w:r>
            </w:ins>
          </w:p>
          <w:p w14:paraId="35B9B444" w14:textId="77777777" w:rsidR="00B87212" w:rsidRPr="007C3E78" w:rsidRDefault="00B87212" w:rsidP="00A14ACA">
            <w:pPr>
              <w:jc w:val="both"/>
              <w:rPr>
                <w:ins w:id="297" w:author="Autor"/>
                <w:sz w:val="22"/>
                <w:szCs w:val="22"/>
                <w:lang w:eastAsia="cs-CZ"/>
              </w:rPr>
            </w:pPr>
          </w:p>
          <w:p w14:paraId="30455897" w14:textId="77777777" w:rsidR="00B87212" w:rsidRPr="007C3E78" w:rsidRDefault="00B87212" w:rsidP="00A14ACA">
            <w:pPr>
              <w:jc w:val="both"/>
              <w:rPr>
                <w:ins w:id="298" w:author="Autor"/>
                <w:sz w:val="22"/>
                <w:szCs w:val="22"/>
                <w:lang w:eastAsia="cs-CZ"/>
              </w:rPr>
            </w:pPr>
            <w:ins w:id="299" w:author="Autor">
              <w:r w:rsidRPr="007C3E78">
                <w:rPr>
                  <w:sz w:val="22"/>
                  <w:szCs w:val="22"/>
                  <w:lang w:eastAsia="cs-CZ"/>
                </w:rPr>
                <w:lastRenderedPageBreak/>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ins>
          </w:p>
          <w:p w14:paraId="6F64620F" w14:textId="77777777" w:rsidR="00B87212" w:rsidRPr="007C3E78" w:rsidRDefault="00B87212" w:rsidP="00A14ACA">
            <w:pPr>
              <w:jc w:val="both"/>
              <w:rPr>
                <w:ins w:id="300" w:author="Autor"/>
                <w:sz w:val="22"/>
                <w:szCs w:val="22"/>
                <w:lang w:eastAsia="cs-CZ"/>
              </w:rPr>
            </w:pPr>
          </w:p>
          <w:p w14:paraId="7912C50B" w14:textId="77777777" w:rsidR="00B87212" w:rsidRPr="007C3E78" w:rsidRDefault="00B87212" w:rsidP="00A14ACA">
            <w:pPr>
              <w:jc w:val="both"/>
              <w:rPr>
                <w:ins w:id="301" w:author="Autor"/>
                <w:sz w:val="22"/>
                <w:szCs w:val="22"/>
                <w:lang w:eastAsia="cs-CZ"/>
              </w:rPr>
            </w:pPr>
            <w:ins w:id="302" w:author="Autor">
              <w:r w:rsidRPr="007C3E78">
                <w:rPr>
                  <w:sz w:val="22"/>
                  <w:szCs w:val="22"/>
                  <w:lang w:eastAsia="cs-CZ"/>
                </w:rPr>
                <w:t>Umožnenie obhliadky miesta na dodanie predmetu zákazky iba niektorým záujemcom.</w:t>
              </w:r>
            </w:ins>
          </w:p>
          <w:p w14:paraId="601E30E7" w14:textId="77777777" w:rsidR="00B87212" w:rsidRPr="007C3E78" w:rsidRDefault="00B87212" w:rsidP="00A14ACA">
            <w:pPr>
              <w:jc w:val="both"/>
              <w:rPr>
                <w:ins w:id="303" w:author="Autor"/>
                <w:sz w:val="22"/>
                <w:szCs w:val="22"/>
                <w:lang w:eastAsia="cs-CZ"/>
              </w:rPr>
            </w:pPr>
          </w:p>
          <w:p w14:paraId="0146FC24" w14:textId="77777777" w:rsidR="00B87212" w:rsidRPr="007C3E78" w:rsidRDefault="00B87212" w:rsidP="00A14ACA">
            <w:pPr>
              <w:jc w:val="both"/>
              <w:rPr>
                <w:ins w:id="304" w:author="Autor"/>
                <w:sz w:val="22"/>
                <w:szCs w:val="22"/>
                <w:lang w:eastAsia="cs-CZ"/>
              </w:rPr>
            </w:pPr>
            <w:ins w:id="305" w:author="Autor">
              <w:r w:rsidRPr="007C3E78">
                <w:rPr>
                  <w:sz w:val="22"/>
                  <w:szCs w:val="22"/>
                  <w:lang w:eastAsia="cs-CZ"/>
                </w:rPr>
                <w:t>Nezaslanie oznámenia o výsledku vyhodnotenia ponúk niektorým záujemcom, ktorí boli vyhodnotení ako neúspešní</w:t>
              </w:r>
              <w:r>
                <w:rPr>
                  <w:sz w:val="22"/>
                  <w:szCs w:val="22"/>
                  <w:lang w:eastAsia="cs-CZ"/>
                </w:rPr>
                <w:t>.</w:t>
              </w:r>
            </w:ins>
          </w:p>
          <w:p w14:paraId="1B43ABF9" w14:textId="77777777" w:rsidR="00B87212" w:rsidRPr="007C3E78" w:rsidRDefault="00B87212" w:rsidP="00A14ACA">
            <w:pPr>
              <w:jc w:val="both"/>
              <w:rPr>
                <w:ins w:id="306" w:author="Autor"/>
                <w:sz w:val="22"/>
                <w:szCs w:val="22"/>
                <w:lang w:eastAsia="cs-CZ"/>
              </w:rPr>
            </w:pPr>
          </w:p>
          <w:p w14:paraId="0E294076" w14:textId="77777777" w:rsidR="00B87212" w:rsidRPr="007C3E78" w:rsidRDefault="00B87212" w:rsidP="00A14ACA">
            <w:pPr>
              <w:jc w:val="both"/>
              <w:rPr>
                <w:ins w:id="307" w:author="Autor"/>
                <w:sz w:val="22"/>
                <w:szCs w:val="22"/>
                <w:lang w:eastAsia="cs-CZ"/>
              </w:rPr>
            </w:pPr>
            <w:ins w:id="308" w:author="Auto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ins>
          </w:p>
        </w:tc>
        <w:tc>
          <w:tcPr>
            <w:tcW w:w="3260" w:type="dxa"/>
            <w:shd w:val="clear" w:color="auto" w:fill="auto"/>
          </w:tcPr>
          <w:p w14:paraId="5F9A950B" w14:textId="77777777" w:rsidR="00B87212" w:rsidRPr="007C3E78" w:rsidRDefault="00B87212" w:rsidP="00A14ACA">
            <w:pPr>
              <w:rPr>
                <w:ins w:id="309" w:author="Autor"/>
                <w:sz w:val="22"/>
                <w:szCs w:val="22"/>
                <w:lang w:eastAsia="cs-CZ"/>
              </w:rPr>
            </w:pPr>
            <w:ins w:id="310" w:author="Autor">
              <w:r w:rsidRPr="007C3E78">
                <w:rPr>
                  <w:sz w:val="22"/>
                  <w:szCs w:val="22"/>
                  <w:lang w:eastAsia="cs-CZ"/>
                </w:rPr>
                <w:lastRenderedPageBreak/>
                <w:t>25 %</w:t>
              </w:r>
            </w:ins>
          </w:p>
          <w:p w14:paraId="4854A299" w14:textId="77777777" w:rsidR="00B87212" w:rsidRPr="007C3E78" w:rsidRDefault="00B87212" w:rsidP="00A14ACA">
            <w:pPr>
              <w:rPr>
                <w:ins w:id="311" w:author="Autor"/>
                <w:sz w:val="22"/>
                <w:szCs w:val="22"/>
                <w:lang w:eastAsia="cs-CZ"/>
              </w:rPr>
            </w:pPr>
          </w:p>
          <w:p w14:paraId="71EE9069" w14:textId="77777777" w:rsidR="00B87212" w:rsidRPr="007C3E78" w:rsidRDefault="00B87212" w:rsidP="00A14ACA">
            <w:pPr>
              <w:rPr>
                <w:ins w:id="312" w:author="Autor"/>
                <w:sz w:val="22"/>
                <w:szCs w:val="22"/>
                <w:lang w:eastAsia="cs-CZ"/>
              </w:rPr>
            </w:pPr>
            <w:ins w:id="313" w:author="Autor">
              <w:r w:rsidRPr="007C3E78">
                <w:rPr>
                  <w:sz w:val="22"/>
                  <w:szCs w:val="22"/>
                  <w:lang w:eastAsia="cs-CZ"/>
                </w:rPr>
                <w:t xml:space="preserve">Táto sadzba môže byť znížená na 10 % alebo 5 % v závislosti od </w:t>
              </w:r>
              <w:r w:rsidRPr="007C3E78">
                <w:rPr>
                  <w:sz w:val="22"/>
                  <w:szCs w:val="22"/>
                  <w:lang w:eastAsia="cs-CZ"/>
                </w:rPr>
                <w:lastRenderedPageBreak/>
                <w:t>závažnosti porušenia</w:t>
              </w:r>
              <w:r>
                <w:rPr>
                  <w:sz w:val="22"/>
                  <w:szCs w:val="22"/>
                  <w:lang w:eastAsia="cs-CZ"/>
                </w:rPr>
                <w:t>.</w:t>
              </w:r>
            </w:ins>
          </w:p>
        </w:tc>
      </w:tr>
      <w:tr w:rsidR="00B87212" w:rsidRPr="007C3E78" w14:paraId="0092658C" w14:textId="77777777" w:rsidTr="00A14ACA">
        <w:trPr>
          <w:ins w:id="314" w:author="Autor"/>
        </w:trPr>
        <w:tc>
          <w:tcPr>
            <w:tcW w:w="675" w:type="dxa"/>
            <w:shd w:val="clear" w:color="auto" w:fill="auto"/>
            <w:vAlign w:val="center"/>
          </w:tcPr>
          <w:p w14:paraId="3A822191" w14:textId="77777777" w:rsidR="00B87212" w:rsidRPr="007C3E78" w:rsidRDefault="00B87212" w:rsidP="00A14ACA">
            <w:pPr>
              <w:jc w:val="center"/>
              <w:rPr>
                <w:ins w:id="315" w:author="Autor"/>
                <w:sz w:val="22"/>
                <w:szCs w:val="22"/>
                <w:lang w:eastAsia="cs-CZ"/>
              </w:rPr>
            </w:pPr>
            <w:ins w:id="316" w:author="Autor">
              <w:r w:rsidRPr="007C3E78">
                <w:rPr>
                  <w:sz w:val="22"/>
                  <w:szCs w:val="22"/>
                  <w:lang w:eastAsia="cs-CZ"/>
                </w:rPr>
                <w:lastRenderedPageBreak/>
                <w:t>1</w:t>
              </w:r>
              <w:r>
                <w:rPr>
                  <w:sz w:val="22"/>
                  <w:szCs w:val="22"/>
                  <w:lang w:eastAsia="cs-CZ"/>
                </w:rPr>
                <w:t>9</w:t>
              </w:r>
            </w:ins>
          </w:p>
        </w:tc>
        <w:tc>
          <w:tcPr>
            <w:tcW w:w="3720" w:type="dxa"/>
            <w:shd w:val="clear" w:color="auto" w:fill="auto"/>
          </w:tcPr>
          <w:p w14:paraId="2D4E848E" w14:textId="77777777" w:rsidR="00B87212" w:rsidRPr="007C3E78" w:rsidRDefault="00B87212" w:rsidP="00A14ACA">
            <w:pPr>
              <w:rPr>
                <w:ins w:id="317" w:author="Autor"/>
                <w:sz w:val="22"/>
                <w:szCs w:val="22"/>
                <w:lang w:eastAsia="cs-CZ"/>
              </w:rPr>
            </w:pPr>
            <w:ins w:id="318" w:author="Autor">
              <w:r w:rsidRPr="007C3E78">
                <w:rPr>
                  <w:sz w:val="22"/>
                  <w:szCs w:val="22"/>
                  <w:lang w:eastAsia="cs-CZ"/>
                </w:rPr>
                <w:t>Modifikácia (zmena) ponuky počas hodnotenia ponúk</w:t>
              </w:r>
            </w:ins>
          </w:p>
        </w:tc>
        <w:tc>
          <w:tcPr>
            <w:tcW w:w="6379" w:type="dxa"/>
            <w:shd w:val="clear" w:color="auto" w:fill="auto"/>
          </w:tcPr>
          <w:p w14:paraId="383FFD00" w14:textId="77777777" w:rsidR="00B87212" w:rsidRPr="007C3E78" w:rsidRDefault="00B87212" w:rsidP="00A14ACA">
            <w:pPr>
              <w:jc w:val="both"/>
              <w:rPr>
                <w:ins w:id="319" w:author="Autor"/>
                <w:sz w:val="22"/>
                <w:szCs w:val="22"/>
                <w:lang w:eastAsia="cs-CZ"/>
              </w:rPr>
            </w:pPr>
            <w:ins w:id="320" w:author="Autor">
              <w:r w:rsidRPr="007C3E78">
                <w:rPr>
                  <w:sz w:val="22"/>
                  <w:szCs w:val="22"/>
                  <w:lang w:eastAsia="cs-CZ"/>
                </w:rPr>
                <w:t>Verejný obstarávateľ umožní uchádzačovi/záujemcovi modifikovať (zmeniť) jeho ponuku počas hodnotenia ponúk</w:t>
              </w:r>
            </w:ins>
          </w:p>
        </w:tc>
        <w:tc>
          <w:tcPr>
            <w:tcW w:w="3260" w:type="dxa"/>
            <w:shd w:val="clear" w:color="auto" w:fill="auto"/>
          </w:tcPr>
          <w:p w14:paraId="09D9B26F" w14:textId="77777777" w:rsidR="00B87212" w:rsidRPr="007C3E78" w:rsidRDefault="00B87212" w:rsidP="00A14ACA">
            <w:pPr>
              <w:rPr>
                <w:ins w:id="321" w:author="Autor"/>
                <w:sz w:val="22"/>
                <w:szCs w:val="22"/>
                <w:lang w:eastAsia="cs-CZ"/>
              </w:rPr>
            </w:pPr>
            <w:ins w:id="322" w:author="Autor">
              <w:r w:rsidRPr="007C3E78">
                <w:rPr>
                  <w:sz w:val="22"/>
                  <w:szCs w:val="22"/>
                  <w:lang w:eastAsia="cs-CZ"/>
                </w:rPr>
                <w:t>25 %</w:t>
              </w:r>
            </w:ins>
          </w:p>
          <w:p w14:paraId="7F9F0019" w14:textId="77777777" w:rsidR="00B87212" w:rsidRPr="007C3E78" w:rsidRDefault="00B87212" w:rsidP="00A14ACA">
            <w:pPr>
              <w:rPr>
                <w:ins w:id="323" w:author="Autor"/>
                <w:sz w:val="22"/>
                <w:szCs w:val="22"/>
                <w:lang w:eastAsia="cs-CZ"/>
              </w:rPr>
            </w:pPr>
          </w:p>
          <w:p w14:paraId="11D3ACA1" w14:textId="77777777" w:rsidR="00B87212" w:rsidRPr="007C3E78" w:rsidRDefault="00B87212" w:rsidP="00A14ACA">
            <w:pPr>
              <w:rPr>
                <w:ins w:id="324" w:author="Autor"/>
                <w:sz w:val="22"/>
                <w:szCs w:val="22"/>
                <w:lang w:eastAsia="cs-CZ"/>
              </w:rPr>
            </w:pPr>
            <w:ins w:id="325" w:author="Autor">
              <w:r w:rsidRPr="007C3E78">
                <w:rPr>
                  <w:sz w:val="22"/>
                  <w:szCs w:val="22"/>
                  <w:lang w:eastAsia="cs-CZ"/>
                </w:rPr>
                <w:t>Táto sadzba môže byť znížená na 10 % alebo 5 % v závislosti od závažnosti porušenia</w:t>
              </w:r>
              <w:r>
                <w:rPr>
                  <w:sz w:val="22"/>
                  <w:szCs w:val="22"/>
                  <w:lang w:eastAsia="cs-CZ"/>
                </w:rPr>
                <w:t>.</w:t>
              </w:r>
            </w:ins>
          </w:p>
        </w:tc>
      </w:tr>
      <w:tr w:rsidR="00B87212" w:rsidRPr="007C3E78" w14:paraId="408B7A90" w14:textId="77777777" w:rsidTr="00A14ACA">
        <w:trPr>
          <w:ins w:id="326" w:author="Autor"/>
        </w:trPr>
        <w:tc>
          <w:tcPr>
            <w:tcW w:w="675" w:type="dxa"/>
            <w:shd w:val="clear" w:color="auto" w:fill="auto"/>
            <w:vAlign w:val="center"/>
          </w:tcPr>
          <w:p w14:paraId="0B4E6329" w14:textId="77777777" w:rsidR="00B87212" w:rsidRPr="007C3E78" w:rsidRDefault="00B87212" w:rsidP="00A14ACA">
            <w:pPr>
              <w:jc w:val="center"/>
              <w:rPr>
                <w:ins w:id="327" w:author="Autor"/>
                <w:sz w:val="22"/>
                <w:szCs w:val="22"/>
                <w:lang w:eastAsia="cs-CZ"/>
              </w:rPr>
            </w:pPr>
            <w:ins w:id="328" w:author="Autor">
              <w:r>
                <w:rPr>
                  <w:sz w:val="22"/>
                  <w:szCs w:val="22"/>
                  <w:lang w:eastAsia="cs-CZ"/>
                </w:rPr>
                <w:t>20</w:t>
              </w:r>
            </w:ins>
          </w:p>
        </w:tc>
        <w:tc>
          <w:tcPr>
            <w:tcW w:w="3720" w:type="dxa"/>
            <w:shd w:val="clear" w:color="auto" w:fill="auto"/>
          </w:tcPr>
          <w:p w14:paraId="593ED152" w14:textId="77777777" w:rsidR="00B87212" w:rsidRPr="007C3E78" w:rsidRDefault="00B87212" w:rsidP="00A14ACA">
            <w:pPr>
              <w:rPr>
                <w:ins w:id="329" w:author="Autor"/>
                <w:sz w:val="22"/>
                <w:szCs w:val="22"/>
                <w:lang w:eastAsia="cs-CZ"/>
              </w:rPr>
            </w:pPr>
            <w:ins w:id="330" w:author="Autor">
              <w:r w:rsidRPr="007C3E78">
                <w:rPr>
                  <w:sz w:val="22"/>
                  <w:szCs w:val="22"/>
                  <w:lang w:eastAsia="cs-CZ"/>
                </w:rPr>
                <w:t>Rokovanie v priebehu súťaže</w:t>
              </w:r>
            </w:ins>
          </w:p>
        </w:tc>
        <w:tc>
          <w:tcPr>
            <w:tcW w:w="6379" w:type="dxa"/>
            <w:shd w:val="clear" w:color="auto" w:fill="auto"/>
          </w:tcPr>
          <w:p w14:paraId="59F10952" w14:textId="77777777" w:rsidR="00B87212" w:rsidRPr="007C3E78" w:rsidRDefault="00B87212" w:rsidP="00A14ACA">
            <w:pPr>
              <w:jc w:val="both"/>
              <w:rPr>
                <w:ins w:id="331" w:author="Autor"/>
                <w:sz w:val="22"/>
                <w:szCs w:val="22"/>
                <w:lang w:eastAsia="cs-CZ"/>
              </w:rPr>
            </w:pPr>
            <w:ins w:id="332" w:author="Auto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ins>
          </w:p>
        </w:tc>
        <w:tc>
          <w:tcPr>
            <w:tcW w:w="3260" w:type="dxa"/>
            <w:shd w:val="clear" w:color="auto" w:fill="auto"/>
          </w:tcPr>
          <w:p w14:paraId="0EFF7EBC" w14:textId="77777777" w:rsidR="00B87212" w:rsidRPr="007C3E78" w:rsidRDefault="00B87212" w:rsidP="00A14ACA">
            <w:pPr>
              <w:rPr>
                <w:ins w:id="333" w:author="Autor"/>
                <w:sz w:val="22"/>
                <w:szCs w:val="22"/>
                <w:lang w:eastAsia="cs-CZ"/>
              </w:rPr>
            </w:pPr>
            <w:ins w:id="334" w:author="Autor">
              <w:r w:rsidRPr="007C3E78">
                <w:rPr>
                  <w:sz w:val="22"/>
                  <w:szCs w:val="22"/>
                  <w:lang w:eastAsia="cs-CZ"/>
                </w:rPr>
                <w:t>25 %</w:t>
              </w:r>
            </w:ins>
          </w:p>
          <w:p w14:paraId="7AADB401" w14:textId="77777777" w:rsidR="00B87212" w:rsidRPr="007C3E78" w:rsidRDefault="00B87212" w:rsidP="00A14ACA">
            <w:pPr>
              <w:rPr>
                <w:ins w:id="335" w:author="Autor"/>
                <w:sz w:val="22"/>
                <w:szCs w:val="22"/>
                <w:lang w:eastAsia="cs-CZ"/>
              </w:rPr>
            </w:pPr>
          </w:p>
          <w:p w14:paraId="74DF9607" w14:textId="77777777" w:rsidR="00B87212" w:rsidRPr="007C3E78" w:rsidRDefault="00B87212" w:rsidP="00A14ACA">
            <w:pPr>
              <w:rPr>
                <w:ins w:id="336" w:author="Autor"/>
                <w:sz w:val="22"/>
                <w:szCs w:val="22"/>
                <w:lang w:eastAsia="cs-CZ"/>
              </w:rPr>
            </w:pPr>
            <w:ins w:id="337" w:author="Autor">
              <w:r w:rsidRPr="007C3E78">
                <w:rPr>
                  <w:sz w:val="22"/>
                  <w:szCs w:val="22"/>
                  <w:lang w:eastAsia="cs-CZ"/>
                </w:rPr>
                <w:t>Táto sadzba môže byť znížená na 10 % alebo 5 % v závislosti od závažnosti porušenia</w:t>
              </w:r>
              <w:r>
                <w:rPr>
                  <w:sz w:val="22"/>
                  <w:szCs w:val="22"/>
                  <w:lang w:eastAsia="cs-CZ"/>
                </w:rPr>
                <w:t>.</w:t>
              </w:r>
            </w:ins>
          </w:p>
        </w:tc>
      </w:tr>
      <w:tr w:rsidR="00B87212" w:rsidRPr="007C3E78" w14:paraId="518E6FD7" w14:textId="77777777" w:rsidTr="00A14ACA">
        <w:trPr>
          <w:ins w:id="338" w:author="Autor"/>
        </w:trPr>
        <w:tc>
          <w:tcPr>
            <w:tcW w:w="675" w:type="dxa"/>
            <w:shd w:val="clear" w:color="auto" w:fill="auto"/>
            <w:vAlign w:val="center"/>
          </w:tcPr>
          <w:p w14:paraId="41E9AF11" w14:textId="77777777" w:rsidR="00B87212" w:rsidRPr="007C3E78" w:rsidRDefault="00B87212" w:rsidP="00A14ACA">
            <w:pPr>
              <w:jc w:val="center"/>
              <w:rPr>
                <w:ins w:id="339" w:author="Autor"/>
                <w:sz w:val="22"/>
                <w:szCs w:val="22"/>
                <w:lang w:eastAsia="cs-CZ"/>
              </w:rPr>
            </w:pPr>
            <w:ins w:id="340" w:author="Autor">
              <w:r>
                <w:rPr>
                  <w:sz w:val="22"/>
                  <w:szCs w:val="22"/>
                  <w:lang w:eastAsia="cs-CZ"/>
                </w:rPr>
                <w:t>21</w:t>
              </w:r>
            </w:ins>
          </w:p>
        </w:tc>
        <w:tc>
          <w:tcPr>
            <w:tcW w:w="3720" w:type="dxa"/>
            <w:shd w:val="clear" w:color="auto" w:fill="auto"/>
          </w:tcPr>
          <w:p w14:paraId="3CEE0754" w14:textId="77777777" w:rsidR="00B87212" w:rsidRPr="007C3E78" w:rsidRDefault="00B87212" w:rsidP="00A14ACA">
            <w:pPr>
              <w:rPr>
                <w:ins w:id="341" w:author="Autor"/>
                <w:sz w:val="22"/>
                <w:szCs w:val="22"/>
                <w:lang w:eastAsia="cs-CZ"/>
              </w:rPr>
            </w:pPr>
            <w:ins w:id="342" w:author="Auto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7"/>
              </w:r>
            </w:ins>
          </w:p>
        </w:tc>
        <w:tc>
          <w:tcPr>
            <w:tcW w:w="6379" w:type="dxa"/>
            <w:shd w:val="clear" w:color="auto" w:fill="auto"/>
          </w:tcPr>
          <w:p w14:paraId="129BE76D" w14:textId="77777777" w:rsidR="00B87212" w:rsidRPr="007C3E78" w:rsidRDefault="00B87212" w:rsidP="00A14ACA">
            <w:pPr>
              <w:jc w:val="both"/>
              <w:rPr>
                <w:ins w:id="353" w:author="Autor"/>
                <w:sz w:val="22"/>
                <w:szCs w:val="22"/>
                <w:lang w:eastAsia="cs-CZ"/>
              </w:rPr>
            </w:pPr>
            <w:ins w:id="354" w:author="Auto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ins>
          </w:p>
        </w:tc>
        <w:tc>
          <w:tcPr>
            <w:tcW w:w="3260" w:type="dxa"/>
            <w:shd w:val="clear" w:color="auto" w:fill="auto"/>
          </w:tcPr>
          <w:p w14:paraId="020A0623" w14:textId="77777777" w:rsidR="00B87212" w:rsidRPr="007C3E78" w:rsidRDefault="00B87212" w:rsidP="00A14ACA">
            <w:pPr>
              <w:rPr>
                <w:ins w:id="355" w:author="Autor"/>
                <w:sz w:val="22"/>
                <w:szCs w:val="22"/>
                <w:lang w:eastAsia="cs-CZ"/>
              </w:rPr>
            </w:pPr>
            <w:ins w:id="356" w:author="Autor">
              <w:r w:rsidRPr="007C3E78">
                <w:rPr>
                  <w:sz w:val="22"/>
                  <w:szCs w:val="22"/>
                  <w:lang w:eastAsia="cs-CZ"/>
                </w:rPr>
                <w:t>25 %</w:t>
              </w:r>
            </w:ins>
          </w:p>
          <w:p w14:paraId="559A0F68" w14:textId="77777777" w:rsidR="00B87212" w:rsidRPr="007C3E78" w:rsidRDefault="00B87212" w:rsidP="00A14ACA">
            <w:pPr>
              <w:rPr>
                <w:ins w:id="357" w:author="Autor"/>
                <w:sz w:val="22"/>
                <w:szCs w:val="22"/>
                <w:lang w:eastAsia="cs-CZ"/>
              </w:rPr>
            </w:pPr>
          </w:p>
          <w:p w14:paraId="124DE672" w14:textId="77777777" w:rsidR="00B87212" w:rsidRPr="007C3E78" w:rsidRDefault="00B87212" w:rsidP="00A14ACA">
            <w:pPr>
              <w:rPr>
                <w:ins w:id="358" w:author="Autor"/>
                <w:sz w:val="22"/>
                <w:szCs w:val="22"/>
                <w:lang w:eastAsia="cs-CZ"/>
              </w:rPr>
            </w:pPr>
            <w:ins w:id="359" w:author="Autor">
              <w:r w:rsidRPr="007C3E78">
                <w:rPr>
                  <w:sz w:val="22"/>
                  <w:szCs w:val="22"/>
                  <w:lang w:eastAsia="cs-CZ"/>
                </w:rPr>
                <w:t>Táto sadzba môže byť znížená na 10 % alebo 5 % v závislosti od závažnosti porušenia</w:t>
              </w:r>
              <w:r>
                <w:rPr>
                  <w:sz w:val="22"/>
                  <w:szCs w:val="22"/>
                  <w:lang w:eastAsia="cs-CZ"/>
                </w:rPr>
                <w:t>.</w:t>
              </w:r>
            </w:ins>
          </w:p>
        </w:tc>
      </w:tr>
      <w:tr w:rsidR="00B87212" w:rsidRPr="007C3E78" w14:paraId="05EEDDEE" w14:textId="77777777" w:rsidTr="00A14ACA">
        <w:trPr>
          <w:ins w:id="360" w:author="Autor"/>
        </w:trPr>
        <w:tc>
          <w:tcPr>
            <w:tcW w:w="675" w:type="dxa"/>
            <w:shd w:val="clear" w:color="auto" w:fill="auto"/>
            <w:vAlign w:val="center"/>
          </w:tcPr>
          <w:p w14:paraId="60656F6F" w14:textId="77777777" w:rsidR="00B87212" w:rsidRPr="007C3E78" w:rsidRDefault="00B87212" w:rsidP="00A14ACA">
            <w:pPr>
              <w:jc w:val="center"/>
              <w:rPr>
                <w:ins w:id="361" w:author="Autor"/>
                <w:sz w:val="22"/>
                <w:szCs w:val="22"/>
                <w:lang w:eastAsia="cs-CZ"/>
              </w:rPr>
            </w:pPr>
            <w:ins w:id="362" w:author="Autor">
              <w:r w:rsidRPr="007C3E78">
                <w:rPr>
                  <w:sz w:val="22"/>
                  <w:szCs w:val="22"/>
                  <w:lang w:eastAsia="cs-CZ"/>
                </w:rPr>
                <w:lastRenderedPageBreak/>
                <w:t>2</w:t>
              </w:r>
              <w:r>
                <w:rPr>
                  <w:sz w:val="22"/>
                  <w:szCs w:val="22"/>
                  <w:lang w:eastAsia="cs-CZ"/>
                </w:rPr>
                <w:t>2</w:t>
              </w:r>
            </w:ins>
          </w:p>
        </w:tc>
        <w:tc>
          <w:tcPr>
            <w:tcW w:w="3720" w:type="dxa"/>
            <w:shd w:val="clear" w:color="auto" w:fill="auto"/>
          </w:tcPr>
          <w:p w14:paraId="2E70D77B" w14:textId="77777777" w:rsidR="00B87212" w:rsidRPr="007C3E78" w:rsidRDefault="00B87212" w:rsidP="00A14ACA">
            <w:pPr>
              <w:rPr>
                <w:ins w:id="363" w:author="Autor"/>
                <w:sz w:val="22"/>
                <w:szCs w:val="22"/>
                <w:lang w:eastAsia="cs-CZ"/>
              </w:rPr>
            </w:pPr>
            <w:ins w:id="364" w:author="Autor">
              <w:r w:rsidRPr="007C3E78">
                <w:rPr>
                  <w:sz w:val="22"/>
                  <w:szCs w:val="22"/>
                  <w:lang w:eastAsia="cs-CZ"/>
                </w:rPr>
                <w:t>Odmietnutie mimoriadne nízkej ponuky</w:t>
              </w:r>
            </w:ins>
          </w:p>
        </w:tc>
        <w:tc>
          <w:tcPr>
            <w:tcW w:w="6379" w:type="dxa"/>
            <w:shd w:val="clear" w:color="auto" w:fill="auto"/>
          </w:tcPr>
          <w:p w14:paraId="3A076193" w14:textId="77777777" w:rsidR="00B87212" w:rsidRPr="007C3E78" w:rsidRDefault="00B87212" w:rsidP="00A14ACA">
            <w:pPr>
              <w:jc w:val="both"/>
              <w:rPr>
                <w:ins w:id="365" w:author="Autor"/>
                <w:sz w:val="22"/>
                <w:szCs w:val="22"/>
                <w:lang w:eastAsia="cs-CZ"/>
              </w:rPr>
            </w:pPr>
            <w:ins w:id="366" w:author="Auto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ins>
          </w:p>
        </w:tc>
        <w:tc>
          <w:tcPr>
            <w:tcW w:w="3260" w:type="dxa"/>
            <w:shd w:val="clear" w:color="auto" w:fill="auto"/>
          </w:tcPr>
          <w:p w14:paraId="483720B7" w14:textId="77777777" w:rsidR="00B87212" w:rsidRPr="007C3E78" w:rsidRDefault="00B87212" w:rsidP="00A14ACA">
            <w:pPr>
              <w:rPr>
                <w:ins w:id="367" w:author="Autor"/>
                <w:sz w:val="22"/>
                <w:szCs w:val="22"/>
                <w:lang w:eastAsia="cs-CZ"/>
              </w:rPr>
            </w:pPr>
            <w:ins w:id="368" w:author="Autor">
              <w:r w:rsidRPr="007C3E78">
                <w:rPr>
                  <w:sz w:val="22"/>
                  <w:szCs w:val="22"/>
                  <w:lang w:eastAsia="cs-CZ"/>
                </w:rPr>
                <w:t>25 %</w:t>
              </w:r>
            </w:ins>
          </w:p>
        </w:tc>
      </w:tr>
      <w:tr w:rsidR="00B87212" w:rsidRPr="007C3E78" w14:paraId="02D014F5" w14:textId="77777777" w:rsidTr="00A14ACA">
        <w:trPr>
          <w:ins w:id="369" w:author="Autor"/>
        </w:trPr>
        <w:tc>
          <w:tcPr>
            <w:tcW w:w="675" w:type="dxa"/>
            <w:tcBorders>
              <w:bottom w:val="single" w:sz="4" w:space="0" w:color="auto"/>
            </w:tcBorders>
            <w:shd w:val="clear" w:color="auto" w:fill="auto"/>
            <w:vAlign w:val="center"/>
          </w:tcPr>
          <w:p w14:paraId="37C4B7F2" w14:textId="77777777" w:rsidR="00B87212" w:rsidRPr="007C3E78" w:rsidRDefault="00B87212" w:rsidP="00A14ACA">
            <w:pPr>
              <w:jc w:val="center"/>
              <w:rPr>
                <w:ins w:id="370" w:author="Autor"/>
                <w:sz w:val="22"/>
                <w:szCs w:val="22"/>
                <w:lang w:eastAsia="cs-CZ"/>
              </w:rPr>
            </w:pPr>
            <w:ins w:id="371" w:author="Autor">
              <w:r w:rsidRPr="007C3E78">
                <w:rPr>
                  <w:sz w:val="22"/>
                  <w:szCs w:val="22"/>
                  <w:lang w:eastAsia="cs-CZ"/>
                </w:rPr>
                <w:t>2</w:t>
              </w:r>
              <w:r>
                <w:rPr>
                  <w:sz w:val="22"/>
                  <w:szCs w:val="22"/>
                  <w:lang w:eastAsia="cs-CZ"/>
                </w:rPr>
                <w:t>3</w:t>
              </w:r>
            </w:ins>
          </w:p>
        </w:tc>
        <w:tc>
          <w:tcPr>
            <w:tcW w:w="3720" w:type="dxa"/>
            <w:tcBorders>
              <w:bottom w:val="single" w:sz="4" w:space="0" w:color="auto"/>
            </w:tcBorders>
            <w:shd w:val="clear" w:color="auto" w:fill="auto"/>
          </w:tcPr>
          <w:p w14:paraId="10D19981" w14:textId="77777777" w:rsidR="00B87212" w:rsidRPr="007C3E78" w:rsidRDefault="00B87212" w:rsidP="00A14ACA">
            <w:pPr>
              <w:rPr>
                <w:ins w:id="372" w:author="Autor"/>
                <w:sz w:val="22"/>
                <w:szCs w:val="22"/>
                <w:lang w:eastAsia="cs-CZ"/>
              </w:rPr>
            </w:pPr>
            <w:ins w:id="373" w:author="Autor">
              <w:r w:rsidRPr="007C3E78">
                <w:rPr>
                  <w:sz w:val="22"/>
                  <w:szCs w:val="22"/>
                  <w:lang w:eastAsia="cs-CZ"/>
                </w:rPr>
                <w:t>Konflikt záujmov</w:t>
              </w:r>
              <w:r>
                <w:rPr>
                  <w:rStyle w:val="Odkaznapoznmkupodiarou"/>
                  <w:sz w:val="22"/>
                  <w:szCs w:val="22"/>
                  <w:lang w:eastAsia="cs-CZ"/>
                </w:rPr>
                <w:footnoteReference w:id="18"/>
              </w:r>
            </w:ins>
          </w:p>
        </w:tc>
        <w:tc>
          <w:tcPr>
            <w:tcW w:w="6379" w:type="dxa"/>
            <w:tcBorders>
              <w:bottom w:val="single" w:sz="4" w:space="0" w:color="auto"/>
            </w:tcBorders>
            <w:shd w:val="clear" w:color="auto" w:fill="auto"/>
          </w:tcPr>
          <w:p w14:paraId="53FAB47E" w14:textId="77777777" w:rsidR="00B87212" w:rsidRPr="007C3E78" w:rsidRDefault="00B87212" w:rsidP="00A14ACA">
            <w:pPr>
              <w:jc w:val="both"/>
              <w:rPr>
                <w:ins w:id="376" w:author="Autor"/>
                <w:sz w:val="22"/>
                <w:szCs w:val="22"/>
                <w:lang w:eastAsia="cs-CZ"/>
              </w:rPr>
            </w:pPr>
            <w:ins w:id="377" w:author="Auto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9"/>
              </w:r>
              <w:r>
                <w:rPr>
                  <w:sz w:val="22"/>
                  <w:szCs w:val="22"/>
                  <w:lang w:eastAsia="cs-CZ"/>
                </w:rPr>
                <w:t xml:space="preserve">. </w:t>
              </w:r>
            </w:ins>
          </w:p>
        </w:tc>
        <w:tc>
          <w:tcPr>
            <w:tcW w:w="3260" w:type="dxa"/>
            <w:tcBorders>
              <w:bottom w:val="single" w:sz="4" w:space="0" w:color="auto"/>
            </w:tcBorders>
            <w:shd w:val="clear" w:color="auto" w:fill="auto"/>
          </w:tcPr>
          <w:p w14:paraId="53EB1C51" w14:textId="77777777" w:rsidR="00B87212" w:rsidRDefault="00B87212" w:rsidP="00A14ACA">
            <w:pPr>
              <w:rPr>
                <w:ins w:id="380" w:author="Autor"/>
                <w:sz w:val="22"/>
                <w:szCs w:val="22"/>
                <w:lang w:eastAsia="cs-CZ"/>
              </w:rPr>
            </w:pPr>
            <w:ins w:id="381" w:author="Autor">
              <w:r w:rsidRPr="007C3E78">
                <w:rPr>
                  <w:sz w:val="22"/>
                  <w:szCs w:val="22"/>
                  <w:lang w:eastAsia="cs-CZ"/>
                </w:rPr>
                <w:t>100 %</w:t>
              </w:r>
              <w:r w:rsidRPr="000302C6">
                <w:rPr>
                  <w:sz w:val="22"/>
                  <w:szCs w:val="22"/>
                  <w:lang w:eastAsia="cs-CZ"/>
                </w:rPr>
                <w:t xml:space="preserve"> </w:t>
              </w:r>
            </w:ins>
          </w:p>
          <w:p w14:paraId="7DAA2165" w14:textId="77777777" w:rsidR="00B87212" w:rsidRPr="007C3E78" w:rsidRDefault="00B87212" w:rsidP="00A14ACA">
            <w:pPr>
              <w:rPr>
                <w:ins w:id="382" w:author="Autor"/>
                <w:sz w:val="22"/>
                <w:szCs w:val="22"/>
                <w:lang w:eastAsia="cs-CZ"/>
              </w:rPr>
            </w:pPr>
          </w:p>
        </w:tc>
      </w:tr>
      <w:tr w:rsidR="00B87212" w:rsidRPr="007C3E78" w14:paraId="137F2484" w14:textId="77777777" w:rsidTr="00A14ACA">
        <w:trPr>
          <w:ins w:id="383" w:author="Autor"/>
        </w:trPr>
        <w:tc>
          <w:tcPr>
            <w:tcW w:w="14034" w:type="dxa"/>
            <w:gridSpan w:val="4"/>
            <w:shd w:val="clear" w:color="auto" w:fill="BFBFBF" w:themeFill="background1" w:themeFillShade="BF"/>
            <w:vAlign w:val="center"/>
          </w:tcPr>
          <w:p w14:paraId="03C0B8D3" w14:textId="77777777" w:rsidR="00B87212" w:rsidRPr="00A91AEF" w:rsidRDefault="00B87212" w:rsidP="00A14ACA">
            <w:pPr>
              <w:jc w:val="center"/>
              <w:rPr>
                <w:ins w:id="384" w:author="Autor"/>
                <w:b/>
                <w:sz w:val="22"/>
                <w:szCs w:val="22"/>
                <w:lang w:eastAsia="cs-CZ"/>
              </w:rPr>
            </w:pPr>
            <w:ins w:id="385" w:author="Autor">
              <w:r w:rsidRPr="00A91AEF">
                <w:rPr>
                  <w:b/>
                  <w:sz w:val="22"/>
                  <w:szCs w:val="22"/>
                  <w:lang w:eastAsia="cs-CZ"/>
                </w:rPr>
                <w:t>Realizácia zákazky</w:t>
              </w:r>
            </w:ins>
          </w:p>
        </w:tc>
      </w:tr>
      <w:tr w:rsidR="00B87212" w:rsidRPr="007C3E78" w14:paraId="3C77F248" w14:textId="77777777" w:rsidTr="00A14ACA">
        <w:trPr>
          <w:ins w:id="386" w:author="Autor"/>
        </w:trPr>
        <w:tc>
          <w:tcPr>
            <w:tcW w:w="675" w:type="dxa"/>
            <w:shd w:val="clear" w:color="auto" w:fill="auto"/>
            <w:vAlign w:val="center"/>
          </w:tcPr>
          <w:p w14:paraId="0FA8865B" w14:textId="77777777" w:rsidR="00B87212" w:rsidRPr="007C3E78" w:rsidRDefault="00B87212" w:rsidP="00A14ACA">
            <w:pPr>
              <w:jc w:val="center"/>
              <w:rPr>
                <w:ins w:id="387" w:author="Autor"/>
                <w:sz w:val="22"/>
                <w:szCs w:val="22"/>
                <w:lang w:eastAsia="cs-CZ"/>
              </w:rPr>
            </w:pPr>
            <w:ins w:id="388" w:author="Autor">
              <w:r w:rsidRPr="007C3E78">
                <w:rPr>
                  <w:sz w:val="22"/>
                  <w:szCs w:val="22"/>
                  <w:lang w:eastAsia="cs-CZ"/>
                </w:rPr>
                <w:t>2</w:t>
              </w:r>
              <w:r>
                <w:rPr>
                  <w:sz w:val="22"/>
                  <w:szCs w:val="22"/>
                  <w:lang w:eastAsia="cs-CZ"/>
                </w:rPr>
                <w:t>4</w:t>
              </w:r>
            </w:ins>
          </w:p>
        </w:tc>
        <w:tc>
          <w:tcPr>
            <w:tcW w:w="3720" w:type="dxa"/>
            <w:shd w:val="clear" w:color="auto" w:fill="auto"/>
          </w:tcPr>
          <w:p w14:paraId="4F37144E" w14:textId="77777777" w:rsidR="00B87212" w:rsidRPr="007C3E78" w:rsidRDefault="00B87212" w:rsidP="00A14ACA">
            <w:pPr>
              <w:rPr>
                <w:ins w:id="389" w:author="Autor"/>
                <w:sz w:val="22"/>
                <w:szCs w:val="22"/>
                <w:lang w:eastAsia="cs-CZ"/>
              </w:rPr>
            </w:pPr>
            <w:ins w:id="390" w:author="Auto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20"/>
              </w:r>
            </w:ins>
          </w:p>
        </w:tc>
        <w:tc>
          <w:tcPr>
            <w:tcW w:w="6379" w:type="dxa"/>
            <w:shd w:val="clear" w:color="auto" w:fill="auto"/>
          </w:tcPr>
          <w:p w14:paraId="0F12E239" w14:textId="77777777" w:rsidR="00B87212" w:rsidRPr="007C3E78" w:rsidRDefault="00B87212" w:rsidP="00A14ACA">
            <w:pPr>
              <w:jc w:val="both"/>
              <w:rPr>
                <w:ins w:id="393" w:author="Autor"/>
                <w:sz w:val="22"/>
                <w:szCs w:val="22"/>
                <w:lang w:eastAsia="cs-CZ"/>
              </w:rPr>
            </w:pPr>
            <w:ins w:id="394" w:author="Auto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Pr>
                  <w:rStyle w:val="Odkaznapoznmkupodiarou"/>
                  <w:sz w:val="22"/>
                  <w:szCs w:val="22"/>
                  <w:lang w:eastAsia="cs-CZ"/>
                </w:rPr>
                <w:footnoteReference w:id="21"/>
              </w:r>
              <w:r>
                <w:rPr>
                  <w:sz w:val="22"/>
                  <w:szCs w:val="22"/>
                  <w:lang w:eastAsia="cs-CZ"/>
                </w:rPr>
                <w:t xml:space="preserve"> Podstatná zmena zmluvy, rámcovej dohody alebo koncesnej zmluvy je upravená v § 18 ods. 2 ZVO.</w:t>
              </w:r>
            </w:ins>
          </w:p>
          <w:p w14:paraId="627D5376" w14:textId="77777777" w:rsidR="00B87212" w:rsidRPr="007C3E78" w:rsidRDefault="00B87212" w:rsidP="00A14ACA">
            <w:pPr>
              <w:jc w:val="both"/>
              <w:rPr>
                <w:ins w:id="398" w:author="Autor"/>
                <w:sz w:val="22"/>
                <w:szCs w:val="22"/>
                <w:lang w:eastAsia="cs-CZ"/>
              </w:rPr>
            </w:pPr>
          </w:p>
          <w:p w14:paraId="7CF7BCE4" w14:textId="77777777" w:rsidR="00B87212" w:rsidRDefault="00B87212" w:rsidP="00A14ACA">
            <w:pPr>
              <w:jc w:val="both"/>
              <w:rPr>
                <w:ins w:id="399" w:author="Autor"/>
                <w:sz w:val="22"/>
                <w:szCs w:val="22"/>
                <w:lang w:eastAsia="cs-CZ"/>
              </w:rPr>
            </w:pPr>
            <w:ins w:id="400" w:author="Autor">
              <w:r w:rsidRPr="007C3E78">
                <w:rPr>
                  <w:sz w:val="22"/>
                  <w:szCs w:val="22"/>
                  <w:lang w:eastAsia="cs-CZ"/>
                </w:rPr>
                <w:t xml:space="preserve">Verejný obstarávateľ </w:t>
              </w:r>
              <w:r>
                <w:rPr>
                  <w:sz w:val="22"/>
                  <w:szCs w:val="22"/>
                  <w:lang w:eastAsia="cs-CZ"/>
                </w:rPr>
                <w:t xml:space="preserve">vykonal podstatné zmeny pôvodnej zmluvy, rámcovej dohody alebo koncesnej zmluvy a porušil ustanovenie § 18 </w:t>
              </w:r>
              <w:r>
                <w:rPr>
                  <w:sz w:val="22"/>
                  <w:szCs w:val="22"/>
                  <w:lang w:eastAsia="cs-CZ"/>
                </w:rPr>
                <w:lastRenderedPageBreak/>
                <w:t>ZVO.</w:t>
              </w:r>
            </w:ins>
          </w:p>
          <w:p w14:paraId="47166DAA" w14:textId="77777777" w:rsidR="00B87212" w:rsidRDefault="00B87212" w:rsidP="00A14ACA">
            <w:pPr>
              <w:jc w:val="both"/>
              <w:rPr>
                <w:ins w:id="401" w:author="Autor"/>
                <w:sz w:val="22"/>
                <w:szCs w:val="22"/>
                <w:lang w:eastAsia="cs-CZ"/>
              </w:rPr>
            </w:pPr>
          </w:p>
          <w:p w14:paraId="4279EFE5" w14:textId="77777777" w:rsidR="00B87212" w:rsidRPr="007C3E78" w:rsidRDefault="00B87212" w:rsidP="00A14ACA">
            <w:pPr>
              <w:jc w:val="both"/>
              <w:rPr>
                <w:ins w:id="402" w:author="Autor"/>
                <w:sz w:val="22"/>
                <w:szCs w:val="22"/>
                <w:lang w:eastAsia="cs-CZ"/>
              </w:rPr>
            </w:pPr>
            <w:ins w:id="403" w:author="Auto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ins>
          </w:p>
        </w:tc>
        <w:tc>
          <w:tcPr>
            <w:tcW w:w="3260" w:type="dxa"/>
            <w:shd w:val="clear" w:color="auto" w:fill="auto"/>
          </w:tcPr>
          <w:p w14:paraId="5AF4F590" w14:textId="77777777" w:rsidR="00B87212" w:rsidRPr="007C3E78" w:rsidRDefault="00B87212" w:rsidP="00A14ACA">
            <w:pPr>
              <w:rPr>
                <w:ins w:id="404" w:author="Autor"/>
                <w:sz w:val="22"/>
                <w:szCs w:val="22"/>
                <w:lang w:eastAsia="cs-CZ"/>
              </w:rPr>
            </w:pPr>
            <w:ins w:id="405" w:author="Autor">
              <w:r w:rsidRPr="007C3E78">
                <w:rPr>
                  <w:sz w:val="22"/>
                  <w:szCs w:val="22"/>
                  <w:lang w:eastAsia="cs-CZ"/>
                </w:rPr>
                <w:lastRenderedPageBreak/>
                <w:t>25 % z ceny zmluvy</w:t>
              </w:r>
            </w:ins>
          </w:p>
          <w:p w14:paraId="027D7932" w14:textId="77777777" w:rsidR="00B87212" w:rsidRPr="007C3E78" w:rsidRDefault="00B87212" w:rsidP="00A14ACA">
            <w:pPr>
              <w:rPr>
                <w:ins w:id="406" w:author="Autor"/>
                <w:sz w:val="22"/>
                <w:szCs w:val="22"/>
                <w:lang w:eastAsia="cs-CZ"/>
              </w:rPr>
            </w:pPr>
          </w:p>
          <w:p w14:paraId="229F2B83" w14:textId="77777777" w:rsidR="00B87212" w:rsidRPr="007C3E78" w:rsidRDefault="00B87212" w:rsidP="00A14ACA">
            <w:pPr>
              <w:rPr>
                <w:ins w:id="407" w:author="Autor"/>
                <w:sz w:val="22"/>
                <w:szCs w:val="22"/>
                <w:lang w:eastAsia="cs-CZ"/>
              </w:rPr>
            </w:pPr>
            <w:ins w:id="408" w:author="Autor">
              <w:r w:rsidRPr="007C3E78">
                <w:rPr>
                  <w:sz w:val="22"/>
                  <w:szCs w:val="22"/>
                  <w:lang w:eastAsia="cs-CZ"/>
                </w:rPr>
                <w:t>plus</w:t>
              </w:r>
            </w:ins>
          </w:p>
          <w:p w14:paraId="4F550AD8" w14:textId="77777777" w:rsidR="00B87212" w:rsidRPr="007C3E78" w:rsidRDefault="00B87212" w:rsidP="00A14ACA">
            <w:pPr>
              <w:rPr>
                <w:ins w:id="409" w:author="Autor"/>
                <w:sz w:val="22"/>
                <w:szCs w:val="22"/>
                <w:lang w:eastAsia="cs-CZ"/>
              </w:rPr>
            </w:pPr>
          </w:p>
          <w:p w14:paraId="0C8DF18A" w14:textId="77777777" w:rsidR="00B87212" w:rsidRPr="007C3E78" w:rsidRDefault="00B87212" w:rsidP="00A14ACA">
            <w:pPr>
              <w:rPr>
                <w:ins w:id="410" w:author="Autor"/>
                <w:sz w:val="22"/>
                <w:szCs w:val="22"/>
                <w:lang w:eastAsia="cs-CZ"/>
              </w:rPr>
            </w:pPr>
            <w:ins w:id="411" w:author="Autor">
              <w:r w:rsidRPr="007C3E78">
                <w:rPr>
                  <w:sz w:val="22"/>
                  <w:szCs w:val="22"/>
                  <w:lang w:eastAsia="cs-CZ"/>
                </w:rPr>
                <w:t>hodnota dodatočných výdavkov z plnenia zmluvy vychádzajúcich z podstatných zmien zmluvy</w:t>
              </w:r>
              <w:r>
                <w:rPr>
                  <w:sz w:val="22"/>
                  <w:szCs w:val="22"/>
                  <w:lang w:eastAsia="cs-CZ"/>
                </w:rPr>
                <w:t>.</w:t>
              </w:r>
            </w:ins>
          </w:p>
        </w:tc>
      </w:tr>
      <w:tr w:rsidR="00B87212" w:rsidRPr="007C3E78" w14:paraId="5E89C916" w14:textId="77777777" w:rsidTr="00A14ACA">
        <w:trPr>
          <w:ins w:id="412" w:author="Autor"/>
        </w:trPr>
        <w:tc>
          <w:tcPr>
            <w:tcW w:w="675" w:type="dxa"/>
            <w:shd w:val="clear" w:color="auto" w:fill="auto"/>
            <w:vAlign w:val="center"/>
          </w:tcPr>
          <w:p w14:paraId="60968201" w14:textId="77777777" w:rsidR="00B87212" w:rsidRPr="007C3E78" w:rsidRDefault="00B87212" w:rsidP="00A14ACA">
            <w:pPr>
              <w:jc w:val="center"/>
              <w:rPr>
                <w:ins w:id="413" w:author="Autor"/>
                <w:sz w:val="22"/>
                <w:szCs w:val="22"/>
                <w:lang w:eastAsia="cs-CZ"/>
              </w:rPr>
            </w:pPr>
            <w:ins w:id="414" w:author="Autor">
              <w:r w:rsidRPr="007C3E78">
                <w:rPr>
                  <w:sz w:val="22"/>
                  <w:szCs w:val="22"/>
                  <w:lang w:eastAsia="cs-CZ"/>
                </w:rPr>
                <w:t>2</w:t>
              </w:r>
              <w:r>
                <w:rPr>
                  <w:sz w:val="22"/>
                  <w:szCs w:val="22"/>
                  <w:lang w:eastAsia="cs-CZ"/>
                </w:rPr>
                <w:t>5</w:t>
              </w:r>
            </w:ins>
          </w:p>
        </w:tc>
        <w:tc>
          <w:tcPr>
            <w:tcW w:w="3720" w:type="dxa"/>
            <w:shd w:val="clear" w:color="auto" w:fill="auto"/>
          </w:tcPr>
          <w:p w14:paraId="09065601" w14:textId="77777777" w:rsidR="00B87212" w:rsidRPr="007C3E78" w:rsidRDefault="00B87212" w:rsidP="00A14ACA">
            <w:pPr>
              <w:rPr>
                <w:ins w:id="415" w:author="Autor"/>
                <w:sz w:val="22"/>
                <w:szCs w:val="22"/>
                <w:lang w:eastAsia="cs-CZ"/>
              </w:rPr>
            </w:pPr>
            <w:ins w:id="416" w:author="Autor">
              <w:r w:rsidRPr="007C3E78">
                <w:rPr>
                  <w:sz w:val="22"/>
                  <w:szCs w:val="22"/>
                  <w:lang w:eastAsia="cs-CZ"/>
                </w:rPr>
                <w:t>Zníženie rozsahu zákazky</w:t>
              </w:r>
            </w:ins>
          </w:p>
        </w:tc>
        <w:tc>
          <w:tcPr>
            <w:tcW w:w="6379" w:type="dxa"/>
            <w:shd w:val="clear" w:color="auto" w:fill="auto"/>
          </w:tcPr>
          <w:p w14:paraId="531E1E95" w14:textId="77777777" w:rsidR="00B87212" w:rsidRPr="005C6179" w:rsidRDefault="00B87212" w:rsidP="00A14ACA">
            <w:pPr>
              <w:jc w:val="both"/>
              <w:rPr>
                <w:ins w:id="417" w:author="Autor"/>
                <w:sz w:val="22"/>
                <w:szCs w:val="22"/>
                <w:lang w:eastAsia="cs-CZ"/>
              </w:rPr>
            </w:pPr>
            <w:ins w:id="418" w:author="Autor">
              <w:r w:rsidRPr="005C6179">
                <w:rPr>
                  <w:sz w:val="22"/>
                  <w:szCs w:val="22"/>
                  <w:lang w:eastAsia="cs-CZ"/>
                </w:rPr>
                <w:t>Zákazka bola zadaná v súlade so ZVO, ale následne bol znížený rozsah zákazky, pričom zníženie rozsahu zákazky bolo podstatné.</w:t>
              </w:r>
            </w:ins>
          </w:p>
          <w:p w14:paraId="45881923" w14:textId="77777777" w:rsidR="00B87212" w:rsidRPr="005C6179" w:rsidRDefault="00B87212" w:rsidP="00A14ACA">
            <w:pPr>
              <w:jc w:val="both"/>
              <w:rPr>
                <w:ins w:id="419" w:author="Autor"/>
                <w:sz w:val="22"/>
                <w:szCs w:val="22"/>
                <w:lang w:eastAsia="cs-CZ"/>
              </w:rPr>
            </w:pPr>
            <w:ins w:id="420" w:author="Autor">
              <w:r w:rsidRPr="005C6179">
                <w:rPr>
                  <w:sz w:val="22"/>
                  <w:szCs w:val="22"/>
                  <w:lang w:eastAsia="cs-CZ"/>
                </w:rPr>
                <w:t> </w:t>
              </w:r>
            </w:ins>
          </w:p>
          <w:p w14:paraId="113939D8" w14:textId="77777777" w:rsidR="00B87212" w:rsidRPr="005C6179" w:rsidRDefault="00B87212" w:rsidP="00A14ACA">
            <w:pPr>
              <w:jc w:val="both"/>
              <w:rPr>
                <w:ins w:id="421" w:author="Autor"/>
                <w:sz w:val="22"/>
                <w:szCs w:val="22"/>
                <w:lang w:eastAsia="cs-CZ"/>
              </w:rPr>
            </w:pPr>
            <w:ins w:id="422" w:author="Auto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ins>
          </w:p>
          <w:p w14:paraId="5B6CDD0C" w14:textId="77777777" w:rsidR="00B87212" w:rsidRPr="005C6179" w:rsidRDefault="00B87212" w:rsidP="00B87212">
            <w:pPr>
              <w:pStyle w:val="Odsekzoznamu"/>
              <w:numPr>
                <w:ilvl w:val="0"/>
                <w:numId w:val="51"/>
              </w:numPr>
              <w:tabs>
                <w:tab w:val="num" w:pos="360"/>
              </w:tabs>
              <w:jc w:val="both"/>
              <w:rPr>
                <w:ins w:id="423" w:author="Autor"/>
                <w:sz w:val="22"/>
                <w:szCs w:val="22"/>
                <w:lang w:eastAsia="cs-CZ"/>
              </w:rPr>
            </w:pPr>
            <w:ins w:id="424" w:author="Autor">
              <w:r w:rsidRPr="005C6179">
                <w:rPr>
                  <w:sz w:val="22"/>
                  <w:szCs w:val="22"/>
                  <w:lang w:eastAsia="cs-CZ"/>
                </w:rPr>
                <w:t>10 % v prípade zákaziek na dodanie tovaru alebo poskytnutie služby a nižšie ako 15 % v prípade zákaziek na stavebné práce,</w:t>
              </w:r>
            </w:ins>
          </w:p>
          <w:p w14:paraId="7A68FD6E" w14:textId="77777777" w:rsidR="00B87212" w:rsidRPr="005C6179" w:rsidRDefault="00B87212" w:rsidP="00B87212">
            <w:pPr>
              <w:pStyle w:val="Odsekzoznamu"/>
              <w:numPr>
                <w:ilvl w:val="0"/>
                <w:numId w:val="51"/>
              </w:numPr>
              <w:tabs>
                <w:tab w:val="num" w:pos="360"/>
              </w:tabs>
              <w:jc w:val="both"/>
              <w:rPr>
                <w:ins w:id="425" w:author="Autor"/>
                <w:sz w:val="22"/>
                <w:szCs w:val="22"/>
                <w:lang w:eastAsia="cs-CZ"/>
              </w:rPr>
            </w:pPr>
            <w:ins w:id="426" w:author="Auto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ins>
          </w:p>
          <w:p w14:paraId="28CF70A1" w14:textId="77777777" w:rsidR="00B87212" w:rsidRPr="005C6179" w:rsidRDefault="00B87212" w:rsidP="00A14ACA">
            <w:pPr>
              <w:jc w:val="both"/>
              <w:rPr>
                <w:ins w:id="427" w:author="Autor"/>
                <w:sz w:val="22"/>
                <w:szCs w:val="22"/>
                <w:lang w:eastAsia="cs-CZ"/>
              </w:rPr>
            </w:pPr>
            <w:ins w:id="428" w:author="Autor">
              <w:r w:rsidRPr="005C6179">
                <w:rPr>
                  <w:sz w:val="22"/>
                  <w:szCs w:val="22"/>
                  <w:lang w:eastAsia="cs-CZ"/>
                </w:rPr>
                <w:t> </w:t>
              </w:r>
            </w:ins>
          </w:p>
          <w:p w14:paraId="39209A25" w14:textId="77777777" w:rsidR="00B87212" w:rsidRPr="007C3E78" w:rsidRDefault="00B87212" w:rsidP="00A14ACA">
            <w:pPr>
              <w:jc w:val="both"/>
              <w:rPr>
                <w:ins w:id="429" w:author="Autor"/>
                <w:sz w:val="22"/>
                <w:szCs w:val="22"/>
                <w:lang w:eastAsia="cs-CZ"/>
              </w:rPr>
            </w:pPr>
            <w:ins w:id="430" w:author="Autor">
              <w:r w:rsidRPr="005C6179">
                <w:rPr>
                  <w:sz w:val="22"/>
                  <w:szCs w:val="22"/>
                  <w:lang w:eastAsia="cs-CZ"/>
                </w:rPr>
                <w:t>Zníženie rozsahu zákazky sa posudzuje vo väzbe na zmluvnú cenu.</w:t>
              </w:r>
            </w:ins>
          </w:p>
        </w:tc>
        <w:tc>
          <w:tcPr>
            <w:tcW w:w="3260" w:type="dxa"/>
            <w:shd w:val="clear" w:color="auto" w:fill="auto"/>
          </w:tcPr>
          <w:p w14:paraId="32C6461F" w14:textId="77777777" w:rsidR="00B87212" w:rsidRPr="007C3E78" w:rsidRDefault="00B87212" w:rsidP="00A14ACA">
            <w:pPr>
              <w:rPr>
                <w:ins w:id="431" w:author="Autor"/>
                <w:sz w:val="22"/>
                <w:szCs w:val="22"/>
                <w:lang w:eastAsia="cs-CZ"/>
              </w:rPr>
            </w:pPr>
            <w:ins w:id="432" w:author="Autor">
              <w:r w:rsidRPr="007C3E78">
                <w:rPr>
                  <w:sz w:val="22"/>
                  <w:szCs w:val="22"/>
                  <w:lang w:eastAsia="cs-CZ"/>
                </w:rPr>
                <w:t>Hodnota zníženia rozsahu</w:t>
              </w:r>
            </w:ins>
          </w:p>
          <w:p w14:paraId="7B7CF471" w14:textId="77777777" w:rsidR="00B87212" w:rsidRPr="007C3E78" w:rsidRDefault="00B87212" w:rsidP="00A14ACA">
            <w:pPr>
              <w:rPr>
                <w:ins w:id="433" w:author="Autor"/>
                <w:sz w:val="22"/>
                <w:szCs w:val="22"/>
                <w:lang w:eastAsia="cs-CZ"/>
              </w:rPr>
            </w:pPr>
          </w:p>
          <w:p w14:paraId="03BA8372" w14:textId="77777777" w:rsidR="00B87212" w:rsidRPr="007C3E78" w:rsidRDefault="00B87212" w:rsidP="00A14ACA">
            <w:pPr>
              <w:rPr>
                <w:ins w:id="434" w:author="Autor"/>
                <w:sz w:val="22"/>
                <w:szCs w:val="22"/>
                <w:lang w:eastAsia="cs-CZ"/>
              </w:rPr>
            </w:pPr>
            <w:ins w:id="435" w:author="Autor">
              <w:r w:rsidRPr="007C3E78">
                <w:rPr>
                  <w:sz w:val="22"/>
                  <w:szCs w:val="22"/>
                  <w:lang w:eastAsia="cs-CZ"/>
                </w:rPr>
                <w:t>Plus</w:t>
              </w:r>
            </w:ins>
          </w:p>
          <w:p w14:paraId="25517193" w14:textId="77777777" w:rsidR="00B87212" w:rsidRPr="007C3E78" w:rsidRDefault="00B87212" w:rsidP="00A14ACA">
            <w:pPr>
              <w:rPr>
                <w:ins w:id="436" w:author="Autor"/>
                <w:sz w:val="22"/>
                <w:szCs w:val="22"/>
                <w:lang w:eastAsia="cs-CZ"/>
              </w:rPr>
            </w:pPr>
          </w:p>
          <w:p w14:paraId="407EE0FB" w14:textId="77777777" w:rsidR="00B87212" w:rsidRPr="007C3E78" w:rsidRDefault="00B87212" w:rsidP="00A14ACA">
            <w:pPr>
              <w:rPr>
                <w:ins w:id="437" w:author="Autor"/>
                <w:sz w:val="22"/>
                <w:szCs w:val="22"/>
                <w:lang w:eastAsia="cs-CZ"/>
              </w:rPr>
            </w:pPr>
            <w:ins w:id="438" w:author="Autor">
              <w:r w:rsidRPr="007C3E78">
                <w:rPr>
                  <w:sz w:val="22"/>
                  <w:szCs w:val="22"/>
                  <w:lang w:eastAsia="cs-CZ"/>
                </w:rPr>
                <w:t>25 % z hodnoty konečného rozsahu (iba ak zníženie v rozsahu zákazky je podstatné)</w:t>
              </w:r>
              <w:r>
                <w:rPr>
                  <w:sz w:val="22"/>
                  <w:szCs w:val="22"/>
                  <w:lang w:eastAsia="cs-CZ"/>
                </w:rPr>
                <w:t>.</w:t>
              </w:r>
            </w:ins>
          </w:p>
        </w:tc>
      </w:tr>
      <w:tr w:rsidR="00B87212" w:rsidRPr="007C3E78" w14:paraId="7B0B6913" w14:textId="77777777" w:rsidTr="00A14ACA">
        <w:trPr>
          <w:ins w:id="439" w:author="Autor"/>
        </w:trPr>
        <w:tc>
          <w:tcPr>
            <w:tcW w:w="675" w:type="dxa"/>
            <w:shd w:val="clear" w:color="auto" w:fill="auto"/>
            <w:vAlign w:val="center"/>
          </w:tcPr>
          <w:p w14:paraId="66F42AE7" w14:textId="77777777" w:rsidR="00B87212" w:rsidRPr="007C3E78" w:rsidRDefault="00B87212" w:rsidP="00A14ACA">
            <w:pPr>
              <w:jc w:val="center"/>
              <w:rPr>
                <w:ins w:id="440" w:author="Autor"/>
                <w:sz w:val="22"/>
                <w:szCs w:val="22"/>
                <w:lang w:eastAsia="cs-CZ"/>
              </w:rPr>
            </w:pPr>
            <w:ins w:id="441" w:author="Autor">
              <w:r w:rsidRPr="007C3E78">
                <w:rPr>
                  <w:sz w:val="22"/>
                  <w:szCs w:val="22"/>
                  <w:lang w:eastAsia="cs-CZ"/>
                </w:rPr>
                <w:t>2</w:t>
              </w:r>
              <w:r>
                <w:rPr>
                  <w:sz w:val="22"/>
                  <w:szCs w:val="22"/>
                  <w:lang w:eastAsia="cs-CZ"/>
                </w:rPr>
                <w:t>6</w:t>
              </w:r>
            </w:ins>
          </w:p>
        </w:tc>
        <w:tc>
          <w:tcPr>
            <w:tcW w:w="3720" w:type="dxa"/>
            <w:shd w:val="clear" w:color="auto" w:fill="auto"/>
          </w:tcPr>
          <w:p w14:paraId="401EDEEC" w14:textId="77777777" w:rsidR="00B87212" w:rsidRPr="007C3E78" w:rsidRDefault="00B87212" w:rsidP="00A14ACA">
            <w:pPr>
              <w:ind w:left="34"/>
              <w:rPr>
                <w:ins w:id="442" w:author="Autor"/>
                <w:sz w:val="22"/>
                <w:szCs w:val="22"/>
                <w:lang w:eastAsia="cs-CZ"/>
              </w:rPr>
            </w:pPr>
            <w:ins w:id="443" w:author="Auto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ins>
          </w:p>
        </w:tc>
        <w:tc>
          <w:tcPr>
            <w:tcW w:w="6379" w:type="dxa"/>
            <w:shd w:val="clear" w:color="auto" w:fill="auto"/>
          </w:tcPr>
          <w:p w14:paraId="7B5AD900" w14:textId="77777777" w:rsidR="00B87212" w:rsidRPr="007C3E78" w:rsidRDefault="00B87212" w:rsidP="00A14ACA">
            <w:pPr>
              <w:jc w:val="both"/>
              <w:rPr>
                <w:ins w:id="444" w:author="Autor"/>
                <w:sz w:val="22"/>
                <w:szCs w:val="22"/>
                <w:lang w:eastAsia="cs-CZ"/>
              </w:rPr>
            </w:pPr>
            <w:ins w:id="445" w:author="Autor">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ins>
          </w:p>
          <w:p w14:paraId="6743C9F6" w14:textId="77777777" w:rsidR="00B87212" w:rsidRPr="007C3E78" w:rsidRDefault="00B87212" w:rsidP="00A14ACA">
            <w:pPr>
              <w:jc w:val="both"/>
              <w:rPr>
                <w:ins w:id="446" w:author="Autor"/>
                <w:sz w:val="22"/>
                <w:szCs w:val="22"/>
                <w:lang w:eastAsia="cs-CZ"/>
              </w:rPr>
            </w:pPr>
          </w:p>
        </w:tc>
        <w:tc>
          <w:tcPr>
            <w:tcW w:w="3260" w:type="dxa"/>
            <w:shd w:val="clear" w:color="auto" w:fill="auto"/>
          </w:tcPr>
          <w:p w14:paraId="2EA7D10A" w14:textId="77777777" w:rsidR="00B87212" w:rsidRPr="007C3E78" w:rsidRDefault="00B87212" w:rsidP="00A14ACA">
            <w:pPr>
              <w:rPr>
                <w:ins w:id="447" w:author="Autor"/>
                <w:sz w:val="22"/>
                <w:szCs w:val="22"/>
                <w:lang w:eastAsia="cs-CZ"/>
              </w:rPr>
            </w:pPr>
            <w:ins w:id="448" w:author="Autor">
              <w:r w:rsidRPr="007C3E78">
                <w:rPr>
                  <w:sz w:val="22"/>
                  <w:szCs w:val="22"/>
                  <w:lang w:eastAsia="cs-CZ"/>
                </w:rPr>
                <w:t>100 % hodnoty dodatočnej zákazky</w:t>
              </w:r>
            </w:ins>
          </w:p>
          <w:p w14:paraId="770B2AF8" w14:textId="77777777" w:rsidR="00B87212" w:rsidRPr="007C3E78" w:rsidRDefault="00B87212" w:rsidP="00A14ACA">
            <w:pPr>
              <w:rPr>
                <w:ins w:id="449" w:author="Autor"/>
                <w:sz w:val="22"/>
                <w:szCs w:val="22"/>
                <w:lang w:eastAsia="cs-CZ"/>
              </w:rPr>
            </w:pPr>
          </w:p>
          <w:p w14:paraId="027C7118" w14:textId="77777777" w:rsidR="00B87212" w:rsidRPr="007C3E78" w:rsidRDefault="00B87212" w:rsidP="00A14ACA">
            <w:pPr>
              <w:rPr>
                <w:ins w:id="450" w:author="Autor"/>
                <w:sz w:val="22"/>
                <w:szCs w:val="22"/>
                <w:lang w:eastAsia="cs-CZ"/>
              </w:rPr>
            </w:pPr>
            <w:ins w:id="451" w:author="Auto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w:t>
              </w:r>
              <w:r w:rsidRPr="007C3E78">
                <w:rPr>
                  <w:sz w:val="22"/>
                  <w:szCs w:val="22"/>
                  <w:lang w:eastAsia="cs-CZ"/>
                </w:rPr>
                <w:lastRenderedPageBreak/>
                <w:t xml:space="preserve">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ins>
          </w:p>
        </w:tc>
      </w:tr>
    </w:tbl>
    <w:p w14:paraId="7FCB096B" w14:textId="77777777" w:rsidR="00B87212" w:rsidRPr="007C3E78" w:rsidRDefault="00B87212" w:rsidP="00B87212">
      <w:pPr>
        <w:rPr>
          <w:ins w:id="452" w:author="Autor"/>
          <w:sz w:val="22"/>
          <w:szCs w:val="22"/>
          <w:lang w:eastAsia="cs-CZ"/>
        </w:rPr>
      </w:pPr>
    </w:p>
    <w:p w14:paraId="2B354708" w14:textId="77777777" w:rsidR="00B87212" w:rsidRPr="007C3E78" w:rsidRDefault="00B87212" w:rsidP="00B87212">
      <w:pPr>
        <w:rPr>
          <w:ins w:id="453" w:author="Autor"/>
          <w:sz w:val="22"/>
          <w:szCs w:val="22"/>
        </w:rPr>
      </w:pPr>
    </w:p>
    <w:p w14:paraId="35F2CCCF" w14:textId="77777777" w:rsidR="003B3454" w:rsidRDefault="003B3454">
      <w:pPr>
        <w:rPr>
          <w:sz w:val="22"/>
          <w:szCs w:val="22"/>
        </w:rPr>
      </w:pPr>
    </w:p>
    <w:sectPr w:rsidR="003B3454" w:rsidSect="006B7691">
      <w:headerReference w:type="default" r:id="rId14"/>
      <w:headerReference w:type="first" r:id="rId15"/>
      <w:pgSz w:w="16838" w:h="11906" w:orient="landscape"/>
      <w:pgMar w:top="1417" w:right="1417" w:bottom="1417" w:left="1417" w:header="284" w:footer="708" w:gutter="0"/>
      <w:pgNumType w:start="0"/>
      <w:cols w:space="708"/>
      <w:titlePg/>
      <w:docGrid w:linePitch="360"/>
      <w:sectPrChange w:id="455" w:author="Autor">
        <w:sectPr w:rsidR="003B3454" w:rsidSect="006B7691">
          <w:pgMar w:top="1417" w:right="1417" w:bottom="1417" w:left="1417" w:header="284" w:footer="708"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9C4AD" w14:textId="77777777" w:rsidR="009024EA" w:rsidRDefault="009024EA">
      <w:r>
        <w:separator/>
      </w:r>
    </w:p>
  </w:endnote>
  <w:endnote w:type="continuationSeparator" w:id="0">
    <w:p w14:paraId="40FE8879" w14:textId="77777777" w:rsidR="009024EA" w:rsidRDefault="009024EA">
      <w:r>
        <w:continuationSeparator/>
      </w:r>
    </w:p>
  </w:endnote>
  <w:endnote w:type="continuationNotice" w:id="1">
    <w:p w14:paraId="77208F9A" w14:textId="77777777" w:rsidR="009024EA" w:rsidRDefault="009024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9104E" w14:textId="77777777" w:rsidR="00080D12" w:rsidRDefault="00080D1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CF31B" w14:textId="77777777" w:rsidR="00EA4E16" w:rsidRDefault="003B3454">
    <w:pPr>
      <w:tabs>
        <w:tab w:val="center" w:pos="4536"/>
        <w:tab w:val="right" w:pos="9072"/>
      </w:tabs>
      <w:jc w:val="right"/>
    </w:pPr>
    <w:r>
      <w:t xml:space="preserve"> </w:t>
    </w:r>
  </w:p>
  <w:p w14:paraId="7A8739C2" w14:textId="6AA153F8" w:rsidR="00EA4E16" w:rsidRDefault="003B3454">
    <w:pPr>
      <w:pStyle w:val="Pta"/>
      <w:jc w:val="right"/>
      <w:rPr>
        <w:sz w:val="22"/>
      </w:rPr>
    </w:pPr>
    <w:r>
      <w:rPr>
        <w:sz w:val="22"/>
      </w:rPr>
      <w:t xml:space="preserve">Strana </w:t>
    </w:r>
    <w:r>
      <w:rPr>
        <w:b/>
        <w:bCs/>
        <w:sz w:val="22"/>
      </w:rPr>
      <w:fldChar w:fldCharType="begin"/>
    </w:r>
    <w:r>
      <w:rPr>
        <w:b/>
        <w:bCs/>
        <w:sz w:val="22"/>
      </w:rPr>
      <w:instrText>PAGE</w:instrText>
    </w:r>
    <w:r>
      <w:rPr>
        <w:b/>
        <w:bCs/>
        <w:sz w:val="22"/>
      </w:rPr>
      <w:fldChar w:fldCharType="separate"/>
    </w:r>
    <w:r w:rsidR="006B7691">
      <w:rPr>
        <w:b/>
        <w:bCs/>
        <w:noProof/>
        <w:sz w:val="22"/>
      </w:rPr>
      <w:t>2</w:t>
    </w:r>
    <w:r>
      <w:rPr>
        <w:b/>
        <w:bCs/>
        <w:sz w:val="22"/>
      </w:rPr>
      <w:fldChar w:fldCharType="end"/>
    </w:r>
    <w:r>
      <w:rPr>
        <w:sz w:val="22"/>
      </w:rPr>
      <w:t xml:space="preserve"> z </w:t>
    </w:r>
    <w:r>
      <w:rPr>
        <w:b/>
        <w:bCs/>
        <w:sz w:val="22"/>
      </w:rPr>
      <w:fldChar w:fldCharType="begin"/>
    </w:r>
    <w:r>
      <w:rPr>
        <w:b/>
        <w:bCs/>
        <w:sz w:val="22"/>
      </w:rPr>
      <w:instrText>NUMPAGES</w:instrText>
    </w:r>
    <w:r>
      <w:rPr>
        <w:b/>
        <w:bCs/>
        <w:sz w:val="22"/>
      </w:rPr>
      <w:fldChar w:fldCharType="separate"/>
    </w:r>
    <w:r w:rsidR="006B7691">
      <w:rPr>
        <w:b/>
        <w:bCs/>
        <w:noProof/>
        <w:sz w:val="22"/>
      </w:rPr>
      <w:t>19</w:t>
    </w:r>
    <w:r>
      <w:rPr>
        <w:b/>
        <w:bCs/>
        <w:sz w:val="22"/>
      </w:rPr>
      <w:fldChar w:fldCharType="end"/>
    </w:r>
  </w:p>
  <w:p w14:paraId="30BFB759" w14:textId="77777777" w:rsidR="00EA4E16" w:rsidRDefault="00EA4E16">
    <w:pPr>
      <w:pStyle w:val="Pta"/>
    </w:pPr>
  </w:p>
  <w:p w14:paraId="45E98C27" w14:textId="77777777" w:rsidR="00EA4E16" w:rsidRDefault="00EA4E16">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B7702" w14:textId="5B11DAD4" w:rsidR="00EA4E16" w:rsidRDefault="003B3454">
    <w:pPr>
      <w:pStyle w:val="Pta"/>
      <w:jc w:val="right"/>
      <w:rPr>
        <w:sz w:val="22"/>
      </w:rPr>
    </w:pPr>
    <w:r>
      <w:rPr>
        <w:sz w:val="22"/>
      </w:rPr>
      <w:t xml:space="preserve">Strana </w:t>
    </w:r>
    <w:r>
      <w:rPr>
        <w:b/>
        <w:bCs/>
        <w:sz w:val="22"/>
      </w:rPr>
      <w:fldChar w:fldCharType="begin"/>
    </w:r>
    <w:r>
      <w:rPr>
        <w:b/>
        <w:bCs/>
        <w:sz w:val="22"/>
      </w:rPr>
      <w:instrText>PAGE</w:instrText>
    </w:r>
    <w:r>
      <w:rPr>
        <w:b/>
        <w:bCs/>
        <w:sz w:val="22"/>
      </w:rPr>
      <w:fldChar w:fldCharType="separate"/>
    </w:r>
    <w:r w:rsidR="006B7691">
      <w:rPr>
        <w:b/>
        <w:bCs/>
        <w:noProof/>
        <w:sz w:val="22"/>
      </w:rPr>
      <w:t>1</w:t>
    </w:r>
    <w:r>
      <w:rPr>
        <w:b/>
        <w:bCs/>
        <w:sz w:val="22"/>
      </w:rPr>
      <w:fldChar w:fldCharType="end"/>
    </w:r>
    <w:r>
      <w:rPr>
        <w:sz w:val="22"/>
      </w:rPr>
      <w:t xml:space="preserve"> z </w:t>
    </w:r>
    <w:del w:id="7" w:author="Autor">
      <w:r>
        <w:rPr>
          <w:b/>
          <w:bCs/>
          <w:sz w:val="22"/>
        </w:rPr>
        <w:delText>9</w:delText>
      </w:r>
    </w:del>
    <w:ins w:id="8" w:author="Autor">
      <w:r w:rsidR="00FE496D">
        <w:rPr>
          <w:b/>
          <w:bCs/>
          <w:sz w:val="22"/>
        </w:rPr>
        <w:t>18</w:t>
      </w:r>
    </w:ins>
  </w:p>
  <w:p w14:paraId="1EF14937" w14:textId="77777777" w:rsidR="00EA4E16" w:rsidRDefault="00EA4E1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72B6D0" w14:textId="77777777" w:rsidR="009024EA" w:rsidRDefault="009024EA">
      <w:r>
        <w:separator/>
      </w:r>
    </w:p>
  </w:footnote>
  <w:footnote w:type="continuationSeparator" w:id="0">
    <w:p w14:paraId="4B663FA6" w14:textId="77777777" w:rsidR="009024EA" w:rsidRDefault="009024EA">
      <w:r>
        <w:continuationSeparator/>
      </w:r>
    </w:p>
  </w:footnote>
  <w:footnote w:type="continuationNotice" w:id="1">
    <w:p w14:paraId="405E9AEF" w14:textId="77777777" w:rsidR="009024EA" w:rsidRDefault="009024EA"/>
  </w:footnote>
  <w:footnote w:id="2">
    <w:p w14:paraId="3EA7DEF1" w14:textId="77777777" w:rsidR="00EA4E16" w:rsidRDefault="003B3454">
      <w:pPr>
        <w:pStyle w:val="Textpoznmkypodiarou"/>
      </w:pPr>
      <w:r>
        <w:rPr>
          <w:rStyle w:val="Odkaznapoznmkupodiarou"/>
        </w:rPr>
        <w:footnoteRef/>
      </w:r>
      <w:r>
        <w:t xml:space="preserve"> </w:t>
      </w:r>
      <w:r>
        <w:rPr>
          <w:sz w:val="18"/>
          <w:szCs w:val="18"/>
        </w:rPr>
        <w:t>Označenie „Verejný obstarávateľ“ sa vzťahuje aj na obstarávateľa v zmysle § 8 zákona o VO a osobu v zmysle § 7 zákona o VO</w:t>
      </w:r>
    </w:p>
  </w:footnote>
  <w:footnote w:id="3">
    <w:p w14:paraId="492090CD" w14:textId="77777777" w:rsidR="00EA4E16" w:rsidRDefault="003B3454">
      <w:pPr>
        <w:pStyle w:val="Textpoznmkypodiarou"/>
      </w:pPr>
      <w:r>
        <w:rPr>
          <w:rStyle w:val="Odkaznapoznmkupodiarou"/>
        </w:rPr>
        <w:footnoteRef/>
      </w:r>
      <w:r>
        <w:t xml:space="preserve"> Lehoty sú stanovené pre užšiu súťaž a rokovacie konanie so zverejnením.</w:t>
      </w:r>
    </w:p>
  </w:footnote>
  <w:footnote w:id="4">
    <w:p w14:paraId="015FECBB" w14:textId="77777777" w:rsidR="00EA4E16" w:rsidRDefault="003B3454">
      <w:pPr>
        <w:pStyle w:val="Textpoznmkypodiarou"/>
      </w:pPr>
      <w:r>
        <w:rPr>
          <w:rStyle w:val="Odkaznapoznmkupodiarou"/>
        </w:rPr>
        <w:footnoteRef/>
      </w:r>
      <w:r>
        <w:t xml:space="preserve"> Lehoty sú stanovené pre užšiu súťaž a rokovacie konanie so zverejnením.</w:t>
      </w:r>
    </w:p>
  </w:footnote>
  <w:footnote w:id="5">
    <w:p w14:paraId="580976C2" w14:textId="77777777" w:rsidR="00EA4E16" w:rsidRDefault="003B3454">
      <w:pPr>
        <w:pStyle w:val="Textpoznmkypodiarou"/>
      </w:pPr>
      <w:r>
        <w:rPr>
          <w:rStyle w:val="Odkaznapoznmkupodiarou"/>
        </w:rPr>
        <w:footnoteRef/>
      </w:r>
      <w:r>
        <w:t xml:space="preserve"> Vec C-340/02 (Európska komisia/ Francúzsko) a vec C-299/08 (Európska komisia / Francúzsko)</w:t>
      </w:r>
    </w:p>
  </w:footnote>
  <w:footnote w:id="6">
    <w:p w14:paraId="7E1DCC7C" w14:textId="77777777" w:rsidR="00EA4E16" w:rsidRDefault="003B3454">
      <w:pPr>
        <w:pStyle w:val="Textpoznmkypodiarou"/>
      </w:pPr>
      <w:r>
        <w:rPr>
          <w:rStyle w:val="Odkaznapoznmkupodiarou"/>
        </w:rPr>
        <w:footnoteRef/>
      </w:r>
      <w:r>
        <w:t xml:space="preserve"> Limitovaný stupeň flexibility môže byť aplikovateľný/aplikovaný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583ABECF" w14:textId="77777777" w:rsidR="00EA4E16" w:rsidRDefault="003B3454">
      <w:pPr>
        <w:pStyle w:val="Textpoznmkypodiarou"/>
        <w:numPr>
          <w:ilvl w:val="0"/>
          <w:numId w:val="30"/>
        </w:numPr>
        <w:jc w:val="both"/>
      </w:pPr>
      <w:r>
        <w:t>Verejný obstarávateľ zmení podmienky tak, že ak by boli súčasťou pôvodnej zákazky, tak by sa zúčastnili zákazky iní záujemcovia ako tí ktorí boli v pôvodnej zákazke;</w:t>
      </w:r>
    </w:p>
    <w:p w14:paraId="60B6FE83" w14:textId="77777777" w:rsidR="00EA4E16" w:rsidRDefault="003B3454">
      <w:pPr>
        <w:pStyle w:val="Textpoznmkypodiarou"/>
        <w:numPr>
          <w:ilvl w:val="0"/>
          <w:numId w:val="30"/>
        </w:numPr>
        <w:jc w:val="both"/>
      </w:pPr>
      <w:r>
        <w:t>zmeny umožňuje zadanie zákazky záujemcovi inému ako by bol pôvodne akceptovaný;</w:t>
      </w:r>
    </w:p>
    <w:p w14:paraId="674ED655" w14:textId="77777777" w:rsidR="00EA4E16" w:rsidRDefault="003B3454">
      <w:pPr>
        <w:pStyle w:val="Textpoznmkypodiarou"/>
        <w:numPr>
          <w:ilvl w:val="0"/>
          <w:numId w:val="30"/>
        </w:numPr>
        <w:jc w:val="both"/>
      </w:pPr>
      <w:r>
        <w:t>verejný obstarávateľ rozšíri rozsah zákazky obsahujúci tovary/služby/práce, ktoré pôvodne zákazka neobsahovala;</w:t>
      </w:r>
    </w:p>
    <w:p w14:paraId="5681668D" w14:textId="77777777" w:rsidR="00EA4E16" w:rsidRDefault="003B3454">
      <w:pPr>
        <w:pStyle w:val="Textpoznmkypodiarou"/>
        <w:numPr>
          <w:ilvl w:val="0"/>
          <w:numId w:val="30"/>
        </w:numPr>
        <w:jc w:val="both"/>
      </w:pPr>
      <w:r>
        <w:t>modifikácia zmení ekonomickú rovnováhu v prospech víťaza spôsobom, ktorú pôvodná zákazky neumožňovala.</w:t>
      </w:r>
    </w:p>
  </w:footnote>
  <w:footnote w:id="7">
    <w:p w14:paraId="3D4809BD" w14:textId="77777777" w:rsidR="00EA4E16" w:rsidRDefault="003B3454">
      <w:pPr>
        <w:pStyle w:val="Textpoznmkypodiarou"/>
      </w:pPr>
      <w:r>
        <w:rPr>
          <w:rStyle w:val="Odkaznapoznmkupodiarou"/>
        </w:rPr>
        <w:footnoteRef/>
      </w:r>
      <w:r>
        <w:t xml:space="preserve"> Úradný orgán </w:t>
      </w:r>
      <w:r>
        <w:rPr>
          <w:i/>
        </w:rPr>
        <w:t>– Úrad pre verejné obstarávanie na základe vykonania kontroly verejného obstarávania, alebo RO (bližšie podrobnosti viď. Metodický pokyn CKO ku konfliktu záujmov)</w:t>
      </w:r>
    </w:p>
  </w:footnote>
  <w:footnote w:id="8">
    <w:p w14:paraId="0FAA5B53" w14:textId="77777777" w:rsidR="00EA4E16" w:rsidRDefault="003B3454">
      <w:pPr>
        <w:pStyle w:val="Textpoznmkypodiarou"/>
      </w:pPr>
      <w:r>
        <w:rPr>
          <w:rStyle w:val="Odkaznapoznmkupodiarou"/>
        </w:rPr>
        <w:footnoteRef/>
      </w:r>
      <w:r>
        <w:t xml:space="preserve"> Vec C-496/99 P, CAS Succhi di Frutta SpA, [2004] ECR I- 3801 odst. 116 a 118, Vec C-340/02, Európska komisia v. Francúzsko [2004] ECR I- 9845, Vec C-91/08, Wall AG, [2010] ECR I- 2815</w:t>
      </w:r>
    </w:p>
  </w:footnote>
  <w:footnote w:id="9">
    <w:p w14:paraId="157E3375" w14:textId="77777777" w:rsidR="00EA4E16" w:rsidRDefault="003B3454">
      <w:pPr>
        <w:pStyle w:val="Textpoznmkypodiarou"/>
      </w:pPr>
      <w:r>
        <w:rPr>
          <w:rStyle w:val="Odkaznapoznmkupodiarou"/>
        </w:rPr>
        <w:footnoteRef/>
      </w:r>
      <w:r>
        <w:t xml:space="preserve"> Viď poznámku pod čiarou č. 8</w:t>
      </w:r>
    </w:p>
  </w:footnote>
  <w:footnote w:id="10">
    <w:p w14:paraId="2588BABD" w14:textId="77777777" w:rsidR="00EA4E16" w:rsidRDefault="003B3454">
      <w:pPr>
        <w:pStyle w:val="Textpoznmkypodiarou"/>
      </w:pPr>
      <w:r>
        <w:rPr>
          <w:rStyle w:val="Odkaznapoznmkupodiarou"/>
        </w:rPr>
        <w:footnoteRef/>
      </w:r>
      <w:r>
        <w:t xml:space="preserve"> 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 Hodnota zrušených prác/služieb nemá vplyv na výpočet 20 % limitu.</w:t>
      </w:r>
    </w:p>
  </w:footnote>
  <w:footnote w:id="11">
    <w:p w14:paraId="0970B716" w14:textId="77777777" w:rsidR="00EA4E16" w:rsidRDefault="003B3454">
      <w:pPr>
        <w:pStyle w:val="Textpoznmkypodiarou"/>
      </w:pPr>
      <w:r>
        <w:rPr>
          <w:rStyle w:val="Odkaznapoznmkupodiarou"/>
        </w:rPr>
        <w:footnoteRef/>
      </w:r>
      <w:r>
        <w:t xml:space="preserve"> </w:t>
      </w:r>
      <w:r>
        <w:rPr>
          <w:sz w:val="18"/>
          <w:szCs w:val="18"/>
        </w:rPr>
        <w:t>Uplatňuje sa pri VO ktoré bolo preukázateľne začaté po 30.6.2013 v zmysle novely zákona o VO  č. 95/2013 Z.z.</w:t>
      </w:r>
    </w:p>
  </w:footnote>
  <w:footnote w:id="12">
    <w:p w14:paraId="442C72FA" w14:textId="77777777" w:rsidR="00EA4E16" w:rsidRDefault="003B3454">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 w:id="13">
    <w:p w14:paraId="7843AC32" w14:textId="77777777" w:rsidR="00B87212" w:rsidRDefault="00B87212" w:rsidP="00B87212">
      <w:pPr>
        <w:pStyle w:val="Textpoznmkypodiarou"/>
        <w:rPr>
          <w:ins w:id="33" w:author="Autor"/>
        </w:rPr>
      </w:pPr>
      <w:ins w:id="34" w:author="Auto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ins>
    </w:p>
  </w:footnote>
  <w:footnote w:id="14">
    <w:p w14:paraId="5731F006" w14:textId="77777777" w:rsidR="00B87212" w:rsidRPr="0071245E" w:rsidRDefault="00B87212" w:rsidP="00B87212">
      <w:pPr>
        <w:pStyle w:val="Textpoznmkypodiarou"/>
        <w:rPr>
          <w:ins w:id="85" w:author="Autor"/>
        </w:rPr>
      </w:pPr>
      <w:ins w:id="86" w:author="Autor">
        <w:r w:rsidRPr="0071245E">
          <w:rPr>
            <w:rStyle w:val="Odkaznapoznmkupodiarou"/>
          </w:rPr>
          <w:footnoteRef/>
        </w:r>
        <w:r w:rsidRPr="0071245E">
          <w:t xml:space="preserve"> Lehoty sú stanovené pre užšiu súťaž a rokovacie konanie so zverejnením.</w:t>
        </w:r>
      </w:ins>
    </w:p>
  </w:footnote>
  <w:footnote w:id="15">
    <w:p w14:paraId="31D20BBE" w14:textId="77777777" w:rsidR="00B87212" w:rsidRPr="0071245E" w:rsidRDefault="00B87212" w:rsidP="00B87212">
      <w:pPr>
        <w:pStyle w:val="Textpoznmkypodiarou"/>
        <w:rPr>
          <w:ins w:id="128" w:author="Autor"/>
        </w:rPr>
      </w:pPr>
      <w:ins w:id="129" w:author="Autor">
        <w:r w:rsidRPr="0071245E">
          <w:rPr>
            <w:rStyle w:val="Odkaznapoznmkupodiarou"/>
          </w:rPr>
          <w:footnoteRef/>
        </w:r>
        <w:r w:rsidRPr="0071245E">
          <w:t xml:space="preserve"> Lehoty sú stanovené pre užšiu súťaž a rokovacie konanie so zverejnením.</w:t>
        </w:r>
      </w:ins>
    </w:p>
  </w:footnote>
  <w:footnote w:id="16">
    <w:p w14:paraId="621951A3" w14:textId="77777777" w:rsidR="00B87212" w:rsidRDefault="00B87212" w:rsidP="00B87212">
      <w:pPr>
        <w:pStyle w:val="Textpoznmkypodiarou"/>
        <w:rPr>
          <w:ins w:id="228" w:author="Autor"/>
        </w:rPr>
      </w:pPr>
      <w:ins w:id="229" w:author="Autor">
        <w:r>
          <w:rPr>
            <w:rStyle w:val="Odkaznapoznmkupodiarou"/>
          </w:rPr>
          <w:footnoteRef/>
        </w:r>
        <w:r>
          <w:t xml:space="preserve"> </w:t>
        </w:r>
        <w:r w:rsidRPr="002F2072">
          <w:t>Vec C-340/02 (Európska komisia/ Francúzsko) a vec C-299/08 (Európska komisia / Francúzsko)</w:t>
        </w:r>
      </w:ins>
    </w:p>
  </w:footnote>
  <w:footnote w:id="17">
    <w:p w14:paraId="005DBD59" w14:textId="77777777" w:rsidR="00B87212" w:rsidRPr="00A2221A" w:rsidRDefault="00B87212" w:rsidP="00B87212">
      <w:pPr>
        <w:pStyle w:val="Textpoznmkypodiarou"/>
        <w:rPr>
          <w:ins w:id="343" w:author="Autor"/>
        </w:rPr>
      </w:pPr>
      <w:ins w:id="344" w:author="Auto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ins>
    </w:p>
    <w:p w14:paraId="2735BEB9" w14:textId="77777777" w:rsidR="00B87212" w:rsidRPr="00A2221A" w:rsidRDefault="00B87212" w:rsidP="00A441A7">
      <w:pPr>
        <w:pStyle w:val="Textpoznmkypodiarou"/>
        <w:numPr>
          <w:ilvl w:val="0"/>
          <w:numId w:val="50"/>
        </w:numPr>
        <w:jc w:val="both"/>
        <w:rPr>
          <w:ins w:id="345" w:author="Autor"/>
        </w:rPr>
      </w:pPr>
      <w:ins w:id="346" w:author="Auto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ins>
    </w:p>
    <w:p w14:paraId="53E28C4F" w14:textId="77777777" w:rsidR="00B87212" w:rsidRPr="00A2221A" w:rsidRDefault="00B87212" w:rsidP="00A441A7">
      <w:pPr>
        <w:pStyle w:val="Textpoznmkypodiarou"/>
        <w:numPr>
          <w:ilvl w:val="0"/>
          <w:numId w:val="50"/>
        </w:numPr>
        <w:jc w:val="both"/>
        <w:rPr>
          <w:ins w:id="347" w:author="Autor"/>
        </w:rPr>
      </w:pPr>
      <w:ins w:id="348" w:author="Autor">
        <w:r w:rsidRPr="00A2221A">
          <w:t>zmeny umožňuje zadanie zákazky záujemcovi inému ako by bol pôvodne akceptovaný;</w:t>
        </w:r>
      </w:ins>
    </w:p>
    <w:p w14:paraId="352D9767" w14:textId="77777777" w:rsidR="00B87212" w:rsidRPr="00A2221A" w:rsidRDefault="00B87212" w:rsidP="00A441A7">
      <w:pPr>
        <w:pStyle w:val="Textpoznmkypodiarou"/>
        <w:numPr>
          <w:ilvl w:val="0"/>
          <w:numId w:val="50"/>
        </w:numPr>
        <w:jc w:val="both"/>
        <w:rPr>
          <w:ins w:id="349" w:author="Autor"/>
        </w:rPr>
      </w:pPr>
      <w:ins w:id="350" w:author="Autor">
        <w:r>
          <w:t>verejný obstarávateľ</w:t>
        </w:r>
        <w:r w:rsidRPr="00A2221A">
          <w:t xml:space="preserve"> rozšíri rozsah zákazky obsahujúci tovary/služby/práce, ktoré pôvodne zákazka neobsahovala;</w:t>
        </w:r>
      </w:ins>
    </w:p>
    <w:p w14:paraId="3116290E" w14:textId="77777777" w:rsidR="00B87212" w:rsidRDefault="00B87212" w:rsidP="00A441A7">
      <w:pPr>
        <w:pStyle w:val="Textpoznmkypodiarou"/>
        <w:numPr>
          <w:ilvl w:val="0"/>
          <w:numId w:val="50"/>
        </w:numPr>
        <w:jc w:val="both"/>
        <w:rPr>
          <w:ins w:id="351" w:author="Autor"/>
        </w:rPr>
      </w:pPr>
      <w:ins w:id="352" w:author="Autor">
        <w:r w:rsidRPr="00A2221A">
          <w:t>modifikácia zmení ekonomickú rovnováhu v prospech víťaza spôsobom, ktorú pôvodná zákazky neumožňovala.</w:t>
        </w:r>
      </w:ins>
    </w:p>
  </w:footnote>
  <w:footnote w:id="18">
    <w:p w14:paraId="3A31C15F" w14:textId="77777777" w:rsidR="00B87212" w:rsidRDefault="00B87212" w:rsidP="00B87212">
      <w:pPr>
        <w:pStyle w:val="Textpoznmkypodiarou"/>
        <w:rPr>
          <w:ins w:id="374" w:author="Autor"/>
        </w:rPr>
      </w:pPr>
      <w:ins w:id="375" w:author="Autor">
        <w:r>
          <w:rPr>
            <w:rStyle w:val="Odkaznapoznmkupodiarou"/>
          </w:rPr>
          <w:footnoteRef/>
        </w:r>
        <w:r>
          <w:t xml:space="preserve"> P</w:t>
        </w:r>
        <w:r w:rsidRPr="00C028E5">
          <w:t>odrobnosti upravuje Metodický pokyn CKO č. 13 ku konfliktu záujmov</w:t>
        </w:r>
      </w:ins>
    </w:p>
  </w:footnote>
  <w:footnote w:id="19">
    <w:p w14:paraId="21D437B3" w14:textId="77777777" w:rsidR="00B87212" w:rsidRPr="00BF5AD5" w:rsidRDefault="00B87212" w:rsidP="00B87212">
      <w:pPr>
        <w:pStyle w:val="Textpoznmkypodiarou"/>
        <w:rPr>
          <w:ins w:id="378" w:author="Autor"/>
          <w:i/>
        </w:rPr>
      </w:pPr>
      <w:ins w:id="379" w:author="Auto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ins>
    </w:p>
  </w:footnote>
  <w:footnote w:id="20">
    <w:p w14:paraId="65698DDD" w14:textId="77777777" w:rsidR="00B87212" w:rsidRDefault="00B87212" w:rsidP="00B87212">
      <w:pPr>
        <w:pStyle w:val="Textpoznmkypodiarou"/>
        <w:rPr>
          <w:ins w:id="391" w:author="Autor"/>
        </w:rPr>
      </w:pPr>
      <w:ins w:id="392" w:author="Auto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ins>
    </w:p>
  </w:footnote>
  <w:footnote w:id="21">
    <w:p w14:paraId="1D744E33" w14:textId="77777777" w:rsidR="00B87212" w:rsidRDefault="00B87212" w:rsidP="00B87212">
      <w:pPr>
        <w:pStyle w:val="Textpoznmkypodiarou"/>
        <w:rPr>
          <w:ins w:id="395" w:author="Autor"/>
        </w:rPr>
      </w:pPr>
      <w:ins w:id="396" w:author="Autor">
        <w:r>
          <w:rPr>
            <w:rStyle w:val="Odkaznapoznmkupodiarou"/>
          </w:rPr>
          <w:footnoteRef/>
        </w:r>
        <w:r>
          <w:t xml:space="preserve"> </w:t>
        </w:r>
        <w:r w:rsidRPr="008509B6">
          <w:t>Vec C-496/99 P, CAS Succhi di Frutta SpA, [2004] ECR I- 3801 odst. 116 a 118, Vec C-340/02, Európska komisia v. Fra</w:t>
        </w:r>
        <w:r>
          <w:t>n</w:t>
        </w:r>
        <w:r w:rsidRPr="008509B6">
          <w:t>cúzsko [2004] ECR I- 9845, Vec C-91/08, Wall AG, [2010] ECR I- 2815</w:t>
        </w:r>
      </w:ins>
    </w:p>
    <w:p w14:paraId="11E8B81F" w14:textId="77777777" w:rsidR="00B87212" w:rsidRDefault="00B87212" w:rsidP="00B87212">
      <w:pPr>
        <w:pStyle w:val="Textpoznmkypodiarou"/>
        <w:rPr>
          <w:ins w:id="397" w:author="Auto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C3C94" w14:textId="77777777" w:rsidR="00080D12" w:rsidRDefault="00080D12">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AB4FF" w14:textId="77777777" w:rsidR="00080D12" w:rsidRDefault="00080D12">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02FAF" w14:textId="77777777" w:rsidR="00EA4E16" w:rsidRDefault="003B3454">
    <w:pPr>
      <w:pStyle w:val="Hlavika"/>
      <w:rPr>
        <w:sz w:val="22"/>
      </w:rPr>
    </w:pPr>
    <w:r>
      <w:rPr>
        <w:sz w:val="22"/>
      </w:rPr>
      <w:t>Vzor prílohy č. 4 rozhodnutia o schválení žiadosti o poskytnutí nenávratného finančného príspevku -</w:t>
    </w:r>
    <w:r>
      <w:rPr>
        <w:sz w:val="22"/>
        <w:szCs w:val="22"/>
      </w:rPr>
      <w:t xml:space="preserve"> </w:t>
    </w:r>
    <w:r w:rsidR="00B87212">
      <w:rPr>
        <w:sz w:val="22"/>
        <w:szCs w:val="22"/>
      </w:rPr>
      <w:t xml:space="preserve">Finančné opravy za porušenie pravidiel a postupov obstarávania </w:t>
    </w:r>
    <w:r w:rsidR="00B87212">
      <w:t xml:space="preserve">pre zákazky vyhlásené podľa zákona č. 25/2006 Z. z. </w:t>
    </w:r>
    <w:r w:rsidR="004A5840">
      <w:t xml:space="preserve">o verejnom obstarávaní </w:t>
    </w:r>
    <w:r w:rsidR="00B87212">
      <w:t>a o zmene a doplnení niektorých zákonov v znení neskorších predpisov</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CC641" w14:textId="77777777" w:rsidR="004A5840" w:rsidRPr="004A5840" w:rsidRDefault="004A5840" w:rsidP="004A5840">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4E23B" w14:textId="77777777" w:rsidR="004A5840" w:rsidRDefault="004A5840">
    <w:pPr>
      <w:pStyle w:val="Hlavika"/>
      <w:rPr>
        <w:sz w:val="22"/>
      </w:rPr>
    </w:pPr>
    <w:r>
      <w:rPr>
        <w:sz w:val="22"/>
      </w:rPr>
      <w:t>Vzor prílohy č. 4 rozhodnutia o schválení žiadosti o poskytnutí nenávratného finančného príspevku -</w:t>
    </w:r>
    <w:r>
      <w:rPr>
        <w:sz w:val="22"/>
        <w:szCs w:val="22"/>
      </w:rPr>
      <w:t xml:space="preserve"> Finančné opravy za porušenie pravidiel a postupov obstarávania</w:t>
    </w:r>
    <w:ins w:id="454" w:author="Autor">
      <w:r>
        <w:rPr>
          <w:sz w:val="22"/>
          <w:szCs w:val="22"/>
        </w:rPr>
        <w:t xml:space="preserve"> </w:t>
      </w:r>
      <w:r>
        <w:t>pre zákazky vyhlásené podľa zákona č. 343/2015 Z. z. o verejnom obstarávaní a o zmene a doplnení niektorých zákonov v znení neskorších predpisov</w:t>
      </w:r>
    </w:ins>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47E1711"/>
    <w:multiLevelType w:val="hybridMultilevel"/>
    <w:tmpl w:val="363E44E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9BB7E45"/>
    <w:multiLevelType w:val="hybridMultilevel"/>
    <w:tmpl w:val="0C765ADA"/>
    <w:lvl w:ilvl="0" w:tplc="CBAABA56">
      <w:start w:val="3"/>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D896429"/>
    <w:multiLevelType w:val="hybridMultilevel"/>
    <w:tmpl w:val="6986B3C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5" w15:restartNumberingAfterBreak="0">
    <w:nsid w:val="112A3A5F"/>
    <w:multiLevelType w:val="hybridMultilevel"/>
    <w:tmpl w:val="FDECE23E"/>
    <w:lvl w:ilvl="0" w:tplc="041B0011">
      <w:start w:val="1"/>
      <w:numFmt w:val="decimal"/>
      <w:lvlText w:val="%1)"/>
      <w:lvlJc w:val="left"/>
      <w:pPr>
        <w:ind w:left="1570" w:hanging="360"/>
      </w:pPr>
      <w:rPr>
        <w:rFonts w:cs="Times New Roman"/>
      </w:rPr>
    </w:lvl>
    <w:lvl w:ilvl="1" w:tplc="041B0019" w:tentative="1">
      <w:start w:val="1"/>
      <w:numFmt w:val="lowerLetter"/>
      <w:lvlText w:val="%2."/>
      <w:lvlJc w:val="left"/>
      <w:pPr>
        <w:ind w:left="2290" w:hanging="360"/>
      </w:pPr>
      <w:rPr>
        <w:rFonts w:cs="Times New Roman"/>
      </w:rPr>
    </w:lvl>
    <w:lvl w:ilvl="2" w:tplc="041B001B" w:tentative="1">
      <w:start w:val="1"/>
      <w:numFmt w:val="lowerRoman"/>
      <w:lvlText w:val="%3."/>
      <w:lvlJc w:val="right"/>
      <w:pPr>
        <w:ind w:left="3010" w:hanging="180"/>
      </w:pPr>
      <w:rPr>
        <w:rFonts w:cs="Times New Roman"/>
      </w:rPr>
    </w:lvl>
    <w:lvl w:ilvl="3" w:tplc="041B000F" w:tentative="1">
      <w:start w:val="1"/>
      <w:numFmt w:val="decimal"/>
      <w:lvlText w:val="%4."/>
      <w:lvlJc w:val="left"/>
      <w:pPr>
        <w:ind w:left="3730" w:hanging="360"/>
      </w:pPr>
      <w:rPr>
        <w:rFonts w:cs="Times New Roman"/>
      </w:rPr>
    </w:lvl>
    <w:lvl w:ilvl="4" w:tplc="041B0019" w:tentative="1">
      <w:start w:val="1"/>
      <w:numFmt w:val="lowerLetter"/>
      <w:lvlText w:val="%5."/>
      <w:lvlJc w:val="left"/>
      <w:pPr>
        <w:ind w:left="4450" w:hanging="360"/>
      </w:pPr>
      <w:rPr>
        <w:rFonts w:cs="Times New Roman"/>
      </w:rPr>
    </w:lvl>
    <w:lvl w:ilvl="5" w:tplc="041B001B" w:tentative="1">
      <w:start w:val="1"/>
      <w:numFmt w:val="lowerRoman"/>
      <w:lvlText w:val="%6."/>
      <w:lvlJc w:val="right"/>
      <w:pPr>
        <w:ind w:left="5170" w:hanging="180"/>
      </w:pPr>
      <w:rPr>
        <w:rFonts w:cs="Times New Roman"/>
      </w:rPr>
    </w:lvl>
    <w:lvl w:ilvl="6" w:tplc="041B000F" w:tentative="1">
      <w:start w:val="1"/>
      <w:numFmt w:val="decimal"/>
      <w:lvlText w:val="%7."/>
      <w:lvlJc w:val="left"/>
      <w:pPr>
        <w:ind w:left="5890" w:hanging="360"/>
      </w:pPr>
      <w:rPr>
        <w:rFonts w:cs="Times New Roman"/>
      </w:rPr>
    </w:lvl>
    <w:lvl w:ilvl="7" w:tplc="041B0019" w:tentative="1">
      <w:start w:val="1"/>
      <w:numFmt w:val="lowerLetter"/>
      <w:lvlText w:val="%8."/>
      <w:lvlJc w:val="left"/>
      <w:pPr>
        <w:ind w:left="6610" w:hanging="360"/>
      </w:pPr>
      <w:rPr>
        <w:rFonts w:cs="Times New Roman"/>
      </w:rPr>
    </w:lvl>
    <w:lvl w:ilvl="8" w:tplc="041B001B" w:tentative="1">
      <w:start w:val="1"/>
      <w:numFmt w:val="lowerRoman"/>
      <w:lvlText w:val="%9."/>
      <w:lvlJc w:val="right"/>
      <w:pPr>
        <w:ind w:left="7330" w:hanging="180"/>
      </w:pPr>
      <w:rPr>
        <w:rFonts w:cs="Times New Roman"/>
      </w:rPr>
    </w:lvl>
  </w:abstractNum>
  <w:abstractNum w:abstractNumId="6"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5370E1E"/>
    <w:multiLevelType w:val="hybridMultilevel"/>
    <w:tmpl w:val="2BDC0F52"/>
    <w:lvl w:ilvl="0" w:tplc="DC205256">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8" w15:restartNumberingAfterBreak="0">
    <w:nsid w:val="16A157C3"/>
    <w:multiLevelType w:val="hybridMultilevel"/>
    <w:tmpl w:val="4288ED3A"/>
    <w:lvl w:ilvl="0" w:tplc="ECA065FE">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0" w15:restartNumberingAfterBreak="0">
    <w:nsid w:val="192009E1"/>
    <w:multiLevelType w:val="hybridMultilevel"/>
    <w:tmpl w:val="54221FF4"/>
    <w:lvl w:ilvl="0" w:tplc="E6FA91F8">
      <w:start w:val="1"/>
      <w:numFmt w:val="lowerLetter"/>
      <w:lvlText w:val="%1)"/>
      <w:lvlJc w:val="left"/>
      <w:pPr>
        <w:ind w:left="1776" w:hanging="360"/>
      </w:pPr>
      <w:rPr>
        <w:rFonts w:cs="Times New Roman" w:hint="default"/>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11" w15:restartNumberingAfterBreak="0">
    <w:nsid w:val="1A630999"/>
    <w:multiLevelType w:val="hybridMultilevel"/>
    <w:tmpl w:val="2EF02958"/>
    <w:lvl w:ilvl="0" w:tplc="5486119E">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1F9E1A77"/>
    <w:multiLevelType w:val="multilevel"/>
    <w:tmpl w:val="7FDCBFF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3"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35535CD"/>
    <w:multiLevelType w:val="hybridMultilevel"/>
    <w:tmpl w:val="DD88330A"/>
    <w:lvl w:ilvl="0" w:tplc="0D70DDBA">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5" w15:restartNumberingAfterBreak="0">
    <w:nsid w:val="2F977E2A"/>
    <w:multiLevelType w:val="hybridMultilevel"/>
    <w:tmpl w:val="3222BAD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388C0C68"/>
    <w:multiLevelType w:val="hybridMultilevel"/>
    <w:tmpl w:val="21B8DA74"/>
    <w:lvl w:ilvl="0" w:tplc="79E00044">
      <w:start w:val="3"/>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rFonts w:cs="Times New Roman"/>
        <w:b w:val="0"/>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Letter"/>
      <w:lvlText w:val="%3)"/>
      <w:lvlJc w:val="left"/>
      <w:pPr>
        <w:tabs>
          <w:tab w:val="num" w:pos="2340"/>
        </w:tabs>
        <w:ind w:left="2340" w:hanging="360"/>
      </w:pPr>
      <w:rPr>
        <w:rFonts w:cs="Times New Roman"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52972CE"/>
    <w:multiLevelType w:val="hybridMultilevel"/>
    <w:tmpl w:val="4A32C652"/>
    <w:lvl w:ilvl="0" w:tplc="B77486AA">
      <w:start w:val="5"/>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475B3604"/>
    <w:multiLevelType w:val="hybridMultilevel"/>
    <w:tmpl w:val="6584EEF8"/>
    <w:lvl w:ilvl="0" w:tplc="FE802A0C">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4" w15:restartNumberingAfterBreak="0">
    <w:nsid w:val="4A316E8E"/>
    <w:multiLevelType w:val="hybridMultilevel"/>
    <w:tmpl w:val="7AF6C808"/>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4B8168D0"/>
    <w:multiLevelType w:val="hybridMultilevel"/>
    <w:tmpl w:val="58AAEFC2"/>
    <w:lvl w:ilvl="0" w:tplc="06C039C2">
      <w:start w:val="1"/>
      <w:numFmt w:val="decimal"/>
      <w:lvlText w:val="%1."/>
      <w:lvlJc w:val="left"/>
      <w:pPr>
        <w:ind w:left="786" w:hanging="360"/>
      </w:pPr>
      <w:rPr>
        <w:rFonts w:cs="Times New Roman" w:hint="default"/>
        <w:b w:val="0"/>
        <w:u w:val="none"/>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6" w15:restartNumberingAfterBreak="0">
    <w:nsid w:val="4DA578EC"/>
    <w:multiLevelType w:val="hybridMultilevel"/>
    <w:tmpl w:val="8D8E0308"/>
    <w:lvl w:ilvl="0" w:tplc="B7D4F020">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8" w15:restartNumberingAfterBreak="0">
    <w:nsid w:val="559C070B"/>
    <w:multiLevelType w:val="hybridMultilevel"/>
    <w:tmpl w:val="7DD606A0"/>
    <w:lvl w:ilvl="0" w:tplc="6EA8A6EE">
      <w:start w:val="1"/>
      <w:numFmt w:val="lowerLetter"/>
      <w:lvlText w:val="%1)"/>
      <w:lvlJc w:val="left"/>
      <w:pPr>
        <w:ind w:left="1191" w:hanging="405"/>
      </w:pPr>
      <w:rPr>
        <w:rFonts w:cs="Times New Roman" w:hint="default"/>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9" w15:restartNumberingAfterBreak="0">
    <w:nsid w:val="5B4667C4"/>
    <w:multiLevelType w:val="hybridMultilevel"/>
    <w:tmpl w:val="3ADA1080"/>
    <w:lvl w:ilvl="0" w:tplc="ABB6E020">
      <w:start w:val="2"/>
      <w:numFmt w:val="lowerLetter"/>
      <w:lvlText w:val="%1)"/>
      <w:lvlJc w:val="left"/>
      <w:pPr>
        <w:ind w:left="786"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5D7350A0"/>
    <w:multiLevelType w:val="hybridMultilevel"/>
    <w:tmpl w:val="FFAAB1F4"/>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62EE2350"/>
    <w:multiLevelType w:val="hybridMultilevel"/>
    <w:tmpl w:val="CBD66F42"/>
    <w:lvl w:ilvl="0" w:tplc="CE760F0C">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673F296D"/>
    <w:multiLevelType w:val="hybridMultilevel"/>
    <w:tmpl w:val="2B06CA2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676844C7"/>
    <w:multiLevelType w:val="hybridMultilevel"/>
    <w:tmpl w:val="96D2896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6838708A"/>
    <w:multiLevelType w:val="hybridMultilevel"/>
    <w:tmpl w:val="18EA11FE"/>
    <w:lvl w:ilvl="0" w:tplc="0AA0E3AE">
      <w:start w:val="1"/>
      <w:numFmt w:val="lowerLetter"/>
      <w:lvlText w:val="%1)"/>
      <w:lvlJc w:val="left"/>
      <w:pPr>
        <w:ind w:left="1069" w:hanging="360"/>
      </w:pPr>
      <w:rPr>
        <w:rFonts w:cs="Times New Roman" w:hint="default"/>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35" w15:restartNumberingAfterBreak="0">
    <w:nsid w:val="6BD2304F"/>
    <w:multiLevelType w:val="hybridMultilevel"/>
    <w:tmpl w:val="D9646844"/>
    <w:lvl w:ilvl="0" w:tplc="06F8B734">
      <w:start w:val="1"/>
      <w:numFmt w:val="decimal"/>
      <w:pStyle w:val="SRKNorm"/>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6DEF3ED1"/>
    <w:multiLevelType w:val="hybridMultilevel"/>
    <w:tmpl w:val="379CD23E"/>
    <w:lvl w:ilvl="0" w:tplc="FFFFFFFF">
      <w:start w:val="1"/>
      <w:numFmt w:val="lowerLetter"/>
      <w:lvlText w:val="%1)"/>
      <w:lvlJc w:val="left"/>
      <w:pPr>
        <w:ind w:left="720" w:hanging="360"/>
      </w:pPr>
      <w:rPr>
        <w:rFonts w:cs="Times New Roman" w:hint="default"/>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6EA049AE"/>
    <w:multiLevelType w:val="hybridMultilevel"/>
    <w:tmpl w:val="C768661A"/>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74B50398"/>
    <w:multiLevelType w:val="hybridMultilevel"/>
    <w:tmpl w:val="B6BE4F3A"/>
    <w:lvl w:ilvl="0" w:tplc="F3B894E6">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40" w15:restartNumberingAfterBreak="0">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17"/>
  </w:num>
  <w:num w:numId="2">
    <w:abstractNumId w:val="21"/>
  </w:num>
  <w:num w:numId="3">
    <w:abstractNumId w:val="6"/>
  </w:num>
  <w:num w:numId="4">
    <w:abstractNumId w:val="40"/>
  </w:num>
  <w:num w:numId="5">
    <w:abstractNumId w:val="20"/>
  </w:num>
  <w:num w:numId="6">
    <w:abstractNumId w:val="37"/>
  </w:num>
  <w:num w:numId="7">
    <w:abstractNumId w:val="35"/>
  </w:num>
  <w:num w:numId="8">
    <w:abstractNumId w:val="35"/>
  </w:num>
  <w:num w:numId="9">
    <w:abstractNumId w:val="35"/>
  </w:num>
  <w:num w:numId="10">
    <w:abstractNumId w:val="35"/>
    <w:lvlOverride w:ilvl="0">
      <w:startOverride w:val="1"/>
    </w:lvlOverride>
  </w:num>
  <w:num w:numId="11">
    <w:abstractNumId w:val="35"/>
  </w:num>
  <w:num w:numId="12">
    <w:abstractNumId w:val="35"/>
    <w:lvlOverride w:ilvl="0">
      <w:startOverride w:val="1"/>
    </w:lvlOverride>
  </w:num>
  <w:num w:numId="13">
    <w:abstractNumId w:val="35"/>
    <w:lvlOverride w:ilvl="0">
      <w:startOverride w:val="1"/>
    </w:lvlOverride>
  </w:num>
  <w:num w:numId="14">
    <w:abstractNumId w:val="35"/>
  </w:num>
  <w:num w:numId="15">
    <w:abstractNumId w:val="35"/>
  </w:num>
  <w:num w:numId="16">
    <w:abstractNumId w:val="35"/>
  </w:num>
  <w:num w:numId="17">
    <w:abstractNumId w:val="26"/>
  </w:num>
  <w:num w:numId="18">
    <w:abstractNumId w:val="35"/>
  </w:num>
  <w:num w:numId="19">
    <w:abstractNumId w:val="33"/>
  </w:num>
  <w:num w:numId="20">
    <w:abstractNumId w:val="5"/>
  </w:num>
  <w:num w:numId="21">
    <w:abstractNumId w:val="3"/>
  </w:num>
  <w:num w:numId="22">
    <w:abstractNumId w:val="1"/>
  </w:num>
  <w:num w:numId="23">
    <w:abstractNumId w:val="19"/>
  </w:num>
  <w:num w:numId="24">
    <w:abstractNumId w:val="27"/>
  </w:num>
  <w:num w:numId="25">
    <w:abstractNumId w:val="36"/>
  </w:num>
  <w:num w:numId="26">
    <w:abstractNumId w:val="16"/>
  </w:num>
  <w:num w:numId="27">
    <w:abstractNumId w:val="10"/>
  </w:num>
  <w:num w:numId="28">
    <w:abstractNumId w:val="28"/>
  </w:num>
  <w:num w:numId="29">
    <w:abstractNumId w:val="2"/>
  </w:num>
  <w:num w:numId="30">
    <w:abstractNumId w:val="15"/>
  </w:num>
  <w:num w:numId="31">
    <w:abstractNumId w:val="24"/>
  </w:num>
  <w:num w:numId="32">
    <w:abstractNumId w:val="7"/>
  </w:num>
  <w:num w:numId="33">
    <w:abstractNumId w:val="14"/>
  </w:num>
  <w:num w:numId="34">
    <w:abstractNumId w:val="23"/>
  </w:num>
  <w:num w:numId="35">
    <w:abstractNumId w:val="9"/>
  </w:num>
  <w:num w:numId="36">
    <w:abstractNumId w:val="4"/>
  </w:num>
  <w:num w:numId="37">
    <w:abstractNumId w:val="34"/>
  </w:num>
  <w:num w:numId="38">
    <w:abstractNumId w:val="12"/>
  </w:num>
  <w:num w:numId="39">
    <w:abstractNumId w:val="25"/>
  </w:num>
  <w:num w:numId="40">
    <w:abstractNumId w:val="30"/>
  </w:num>
  <w:num w:numId="41">
    <w:abstractNumId w:val="18"/>
  </w:num>
  <w:num w:numId="42">
    <w:abstractNumId w:val="11"/>
  </w:num>
  <w:num w:numId="43">
    <w:abstractNumId w:val="39"/>
  </w:num>
  <w:num w:numId="44">
    <w:abstractNumId w:val="32"/>
  </w:num>
  <w:num w:numId="45">
    <w:abstractNumId w:val="31"/>
  </w:num>
  <w:num w:numId="46">
    <w:abstractNumId w:val="22"/>
  </w:num>
  <w:num w:numId="47">
    <w:abstractNumId w:val="8"/>
  </w:num>
  <w:num w:numId="48">
    <w:abstractNumId w:val="0"/>
  </w:num>
  <w:num w:numId="49">
    <w:abstractNumId w:val="29"/>
  </w:num>
  <w:num w:numId="50">
    <w:abstractNumId w:val="13"/>
  </w:num>
  <w:num w:numId="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721"/>
    <w:rsid w:val="00080D12"/>
    <w:rsid w:val="000A31D5"/>
    <w:rsid w:val="00242D58"/>
    <w:rsid w:val="00304AE0"/>
    <w:rsid w:val="003B2224"/>
    <w:rsid w:val="003B3454"/>
    <w:rsid w:val="004737A9"/>
    <w:rsid w:val="004A5840"/>
    <w:rsid w:val="00531AA3"/>
    <w:rsid w:val="00585B7B"/>
    <w:rsid w:val="006111B3"/>
    <w:rsid w:val="00675E7F"/>
    <w:rsid w:val="006B7691"/>
    <w:rsid w:val="007643E9"/>
    <w:rsid w:val="00835622"/>
    <w:rsid w:val="0088043C"/>
    <w:rsid w:val="008955BA"/>
    <w:rsid w:val="009024EA"/>
    <w:rsid w:val="009C17C3"/>
    <w:rsid w:val="00A441A7"/>
    <w:rsid w:val="00AA442A"/>
    <w:rsid w:val="00AD4721"/>
    <w:rsid w:val="00B054FA"/>
    <w:rsid w:val="00B67BFB"/>
    <w:rsid w:val="00B87212"/>
    <w:rsid w:val="00C941C1"/>
    <w:rsid w:val="00DE3B57"/>
    <w:rsid w:val="00E12497"/>
    <w:rsid w:val="00EA4E16"/>
    <w:rsid w:val="00EF6E92"/>
    <w:rsid w:val="00FE496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sk-SK" w:eastAsia="sk-SK"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ascii="Times New Roman" w:hAnsi="Times New Roman" w:cs="Times New Roman"/>
      <w:sz w:val="24"/>
      <w:szCs w:val="24"/>
    </w:rPr>
  </w:style>
  <w:style w:type="paragraph" w:styleId="Nadpis1">
    <w:name w:val="heading 1"/>
    <w:basedOn w:val="Normlny"/>
    <w:next w:val="Normlny"/>
    <w:link w:val="Nadpis1Char"/>
    <w:qFormat/>
    <w:pPr>
      <w:keepNext/>
      <w:keepLines/>
      <w:spacing w:before="480"/>
      <w:outlineLvl w:val="0"/>
    </w:pPr>
    <w:rPr>
      <w:rFonts w:ascii="Cambria" w:hAnsi="Cambria"/>
      <w:b/>
      <w:bCs/>
      <w:color w:val="365F91"/>
      <w:sz w:val="28"/>
      <w:szCs w:val="28"/>
    </w:rPr>
  </w:style>
  <w:style w:type="paragraph" w:styleId="Nadpis2">
    <w:name w:val="heading 2"/>
    <w:basedOn w:val="Normlny"/>
    <w:next w:val="Normlny"/>
    <w:link w:val="Nadpis2Char"/>
    <w:qFormat/>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qFormat/>
    <w:pPr>
      <w:keepNext/>
      <w:keepLines/>
      <w:spacing w:before="200"/>
      <w:outlineLvl w:val="2"/>
    </w:pPr>
    <w:rPr>
      <w:rFonts w:ascii="Cambria" w:hAnsi="Cambria"/>
      <w:b/>
      <w:bCs/>
      <w:color w:val="4F81BD"/>
    </w:rPr>
  </w:style>
  <w:style w:type="paragraph" w:styleId="Nadpis4">
    <w:name w:val="heading 4"/>
    <w:basedOn w:val="Normlny"/>
    <w:next w:val="Normlny"/>
    <w:link w:val="Nadpis4Char"/>
    <w:qFormat/>
    <w:pPr>
      <w:keepNext/>
      <w:keepLines/>
      <w:spacing w:before="200"/>
      <w:outlineLvl w:val="3"/>
    </w:pPr>
    <w:rPr>
      <w:rFonts w:ascii="Cambria" w:hAnsi="Cambria"/>
      <w:b/>
      <w:bCs/>
      <w:i/>
      <w:iCs/>
      <w:color w:val="4F81BD"/>
    </w:rPr>
  </w:style>
  <w:style w:type="paragraph" w:styleId="Nadpis5">
    <w:name w:val="heading 5"/>
    <w:basedOn w:val="Normlny"/>
    <w:next w:val="Normlny"/>
    <w:link w:val="Nadpis5Char"/>
    <w:qFormat/>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semiHidden/>
    <w:rPr>
      <w:rFonts w:ascii="Tahoma" w:hAnsi="Tahoma" w:cs="Tahoma"/>
      <w:sz w:val="16"/>
      <w:szCs w:val="16"/>
    </w:rPr>
  </w:style>
  <w:style w:type="character" w:styleId="Hypertextovprepojenie">
    <w:name w:val="Hyperlink"/>
    <w:rPr>
      <w:color w:val="0000FF"/>
      <w:u w:val="single"/>
    </w:rPr>
  </w:style>
  <w:style w:type="character" w:customStyle="1" w:styleId="TextbublinyChar">
    <w:name w:val="Text bubliny Char"/>
    <w:link w:val="Textbubliny"/>
    <w:semiHidden/>
    <w:locked/>
    <w:rPr>
      <w:rFonts w:ascii="Tahoma" w:hAnsi="Tahoma"/>
      <w:sz w:val="16"/>
      <w:lang w:val="x-none" w:eastAsia="sk-SK"/>
    </w:rPr>
  </w:style>
  <w:style w:type="character" w:styleId="Odkaznakomentr">
    <w:name w:val="annotation reference"/>
    <w:semiHidden/>
    <w:rPr>
      <w:sz w:val="16"/>
    </w:rPr>
  </w:style>
  <w:style w:type="paragraph" w:styleId="Textkomentra">
    <w:name w:val="annotation text"/>
    <w:basedOn w:val="Normlny"/>
    <w:link w:val="TextkomentraChar"/>
    <w:semiHidden/>
    <w:rPr>
      <w:sz w:val="20"/>
      <w:szCs w:val="20"/>
    </w:rPr>
  </w:style>
  <w:style w:type="character" w:customStyle="1" w:styleId="TextkomentraChar">
    <w:name w:val="Text komentára Char"/>
    <w:link w:val="Textkomentra"/>
    <w:semiHidden/>
    <w:locked/>
    <w:rPr>
      <w:rFonts w:ascii="Times New Roman" w:hAnsi="Times New Roman"/>
      <w:sz w:val="20"/>
      <w:lang w:val="x-none"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link w:val="Predmetkomentra"/>
    <w:semiHidden/>
    <w:locked/>
    <w:rPr>
      <w:rFonts w:ascii="Times New Roman" w:hAnsi="Times New Roman"/>
      <w:b/>
      <w:sz w:val="20"/>
      <w:lang w:val="x-none"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link w:val="Hlavika"/>
    <w:locked/>
    <w:rPr>
      <w:rFonts w:ascii="Times New Roman" w:hAnsi="Times New Roman"/>
      <w:sz w:val="24"/>
      <w:lang w:val="x-none" w:eastAsia="sk-SK"/>
    </w:rPr>
  </w:style>
  <w:style w:type="paragraph" w:styleId="Pta">
    <w:name w:val="footer"/>
    <w:basedOn w:val="Normlny"/>
    <w:link w:val="PtaChar"/>
    <w:pPr>
      <w:tabs>
        <w:tab w:val="center" w:pos="4536"/>
        <w:tab w:val="right" w:pos="9072"/>
      </w:tabs>
    </w:pPr>
  </w:style>
  <w:style w:type="character" w:customStyle="1" w:styleId="PtaChar">
    <w:name w:val="Päta Char"/>
    <w:link w:val="Pta"/>
    <w:locked/>
    <w:rPr>
      <w:rFonts w:ascii="Times New Roman" w:hAnsi="Times New Roman"/>
      <w:sz w:val="24"/>
      <w:lang w:val="x-none" w:eastAsia="sk-SK"/>
    </w:rPr>
  </w:style>
  <w:style w:type="paragraph" w:styleId="Textpoznmkypodiarou">
    <w:name w:val="footnote text"/>
    <w:basedOn w:val="Normlny"/>
    <w:link w:val="TextpoznmkypodiarouChar"/>
    <w:semiHidden/>
    <w:rPr>
      <w:sz w:val="20"/>
      <w:szCs w:val="20"/>
    </w:rPr>
  </w:style>
  <w:style w:type="character" w:customStyle="1" w:styleId="TextpoznmkypodiarouChar">
    <w:name w:val="Text poznámky pod čiarou Char"/>
    <w:link w:val="Textpoznmkypodiarou"/>
    <w:semiHidden/>
    <w:locked/>
    <w:rPr>
      <w:rFonts w:ascii="Times New Roman" w:hAnsi="Times New Roman"/>
      <w:sz w:val="20"/>
      <w:lang w:val="x-none" w:eastAsia="sk-SK"/>
    </w:rPr>
  </w:style>
  <w:style w:type="character" w:styleId="Odkaznapoznmkupodiarou">
    <w:name w:val="footnote reference"/>
    <w:semiHidden/>
    <w:rPr>
      <w:vertAlign w:val="superscript"/>
    </w:rPr>
  </w:style>
  <w:style w:type="paragraph" w:styleId="Normlnywebov">
    <w:name w:val="Normal (Web)"/>
    <w:basedOn w:val="Normlny"/>
    <w:semiHidden/>
    <w:pPr>
      <w:spacing w:before="100" w:beforeAutospacing="1" w:after="100" w:afterAutospacing="1"/>
    </w:pPr>
  </w:style>
  <w:style w:type="table" w:styleId="Mriekatabuky">
    <w:name w:val="Table Grid"/>
    <w:basedOn w:val="Normlnatabuk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paragraph" w:customStyle="1" w:styleId="MPCKO1">
    <w:name w:val="MP CKO 1"/>
    <w:basedOn w:val="Nadpis2"/>
    <w:next w:val="Normlny"/>
    <w:pPr>
      <w:pBdr>
        <w:bottom w:val="single" w:sz="8" w:space="4" w:color="4F81BD"/>
      </w:pBdr>
      <w:spacing w:after="300"/>
    </w:pPr>
    <w:rPr>
      <w:rFonts w:ascii="Times New Roman" w:hAnsi="Times New Roman"/>
      <w:color w:val="365F91"/>
      <w:spacing w:val="5"/>
      <w:kern w:val="28"/>
      <w:sz w:val="36"/>
    </w:rPr>
  </w:style>
  <w:style w:type="character" w:customStyle="1" w:styleId="Nadpis2Char">
    <w:name w:val="Nadpis 2 Char"/>
    <w:link w:val="Nadpis2"/>
    <w:semiHidden/>
    <w:locked/>
    <w:rPr>
      <w:rFonts w:ascii="Cambria" w:hAnsi="Cambria"/>
      <w:b/>
      <w:color w:val="4F81BD"/>
      <w:sz w:val="26"/>
      <w:lang w:val="x-none" w:eastAsia="sk-SK"/>
    </w:rPr>
  </w:style>
  <w:style w:type="paragraph" w:customStyle="1" w:styleId="MPCKO2">
    <w:name w:val="MP CKO 2"/>
    <w:basedOn w:val="Nadpis3"/>
    <w:pPr>
      <w:jc w:val="both"/>
    </w:pPr>
    <w:rPr>
      <w:rFonts w:ascii="Times New Roman" w:hAnsi="Times New Roman"/>
      <w:color w:val="365F91"/>
      <w:sz w:val="26"/>
      <w:szCs w:val="22"/>
      <w:lang w:eastAsia="en-US"/>
    </w:rPr>
  </w:style>
  <w:style w:type="character" w:customStyle="1" w:styleId="Nadpis3Char">
    <w:name w:val="Nadpis 3 Char"/>
    <w:link w:val="Nadpis3"/>
    <w:semiHidden/>
    <w:locked/>
    <w:rPr>
      <w:rFonts w:ascii="Cambria" w:hAnsi="Cambria"/>
      <w:b/>
      <w:color w:val="4F81BD"/>
      <w:sz w:val="24"/>
      <w:lang w:val="x-none" w:eastAsia="sk-SK"/>
    </w:rPr>
  </w:style>
  <w:style w:type="paragraph" w:customStyle="1" w:styleId="MPCKO3">
    <w:name w:val="MP CKO 3"/>
    <w:basedOn w:val="Nadpis4"/>
    <w:next w:val="Normlny"/>
    <w:pPr>
      <w:jc w:val="both"/>
    </w:pPr>
    <w:rPr>
      <w:rFonts w:ascii="Times New Roman" w:hAnsi="Times New Roman"/>
      <w:i w:val="0"/>
      <w:color w:val="365F91"/>
    </w:rPr>
  </w:style>
  <w:style w:type="character" w:customStyle="1" w:styleId="Nadpis4Char">
    <w:name w:val="Nadpis 4 Char"/>
    <w:link w:val="Nadpis4"/>
    <w:semiHidden/>
    <w:locked/>
    <w:rPr>
      <w:rFonts w:ascii="Cambria" w:hAnsi="Cambria"/>
      <w:b/>
      <w:i/>
      <w:color w:val="4F81BD"/>
      <w:sz w:val="24"/>
      <w:lang w:val="x-none" w:eastAsia="sk-SK"/>
    </w:rPr>
  </w:style>
  <w:style w:type="paragraph" w:customStyle="1" w:styleId="MPCKO4">
    <w:name w:val="MP CKO 4"/>
    <w:basedOn w:val="Nadpis5"/>
    <w:next w:val="Normlny"/>
    <w:rPr>
      <w:rFonts w:ascii="Times New Roman" w:hAnsi="Times New Roman"/>
      <w:b/>
      <w:i/>
      <w:color w:val="365F91"/>
    </w:rPr>
  </w:style>
  <w:style w:type="character" w:customStyle="1" w:styleId="Nadpis5Char">
    <w:name w:val="Nadpis 5 Char"/>
    <w:link w:val="Nadpis5"/>
    <w:semiHidden/>
    <w:locked/>
    <w:rPr>
      <w:rFonts w:ascii="Cambria" w:hAnsi="Cambria"/>
      <w:color w:val="243F60"/>
      <w:sz w:val="24"/>
      <w:lang w:val="x-none" w:eastAsia="sk-SK"/>
    </w:rPr>
  </w:style>
  <w:style w:type="paragraph" w:customStyle="1" w:styleId="SRKNorm">
    <w:name w:val="SRK Norm."/>
    <w:basedOn w:val="Normlny"/>
    <w:next w:val="Normlny"/>
    <w:pPr>
      <w:numPr>
        <w:numId w:val="7"/>
      </w:numPr>
      <w:spacing w:before="200" w:after="200"/>
      <w:ind w:left="714" w:hanging="357"/>
      <w:contextualSpacing/>
      <w:jc w:val="both"/>
    </w:pPr>
  </w:style>
  <w:style w:type="character" w:customStyle="1" w:styleId="Nadpis1Char">
    <w:name w:val="Nadpis 1 Char"/>
    <w:link w:val="Nadpis1"/>
    <w:locked/>
    <w:rPr>
      <w:rFonts w:ascii="Cambria" w:hAnsi="Cambria"/>
      <w:b/>
      <w:color w:val="365F91"/>
      <w:sz w:val="28"/>
      <w:lang w:val="x-none" w:eastAsia="sk-SK"/>
    </w:rPr>
  </w:style>
  <w:style w:type="paragraph" w:customStyle="1" w:styleId="Hlavikaobsahu1">
    <w:name w:val="Hlavička obsahu1"/>
    <w:basedOn w:val="Nadpis1"/>
    <w:next w:val="Normlny"/>
    <w:pPr>
      <w:spacing w:line="276" w:lineRule="auto"/>
      <w:outlineLvl w:val="9"/>
    </w:pPr>
  </w:style>
  <w:style w:type="paragraph" w:styleId="Obsah2">
    <w:name w:val="toc 2"/>
    <w:basedOn w:val="Normlny"/>
    <w:next w:val="Normlny"/>
    <w:autoRedefine/>
    <w:pPr>
      <w:spacing w:after="100"/>
      <w:ind w:left="240"/>
    </w:pPr>
  </w:style>
  <w:style w:type="paragraph" w:styleId="Obsah3">
    <w:name w:val="toc 3"/>
    <w:basedOn w:val="Normlny"/>
    <w:next w:val="Normlny"/>
    <w:autoRedefine/>
    <w:pPr>
      <w:spacing w:after="100"/>
      <w:ind w:left="480"/>
    </w:pPr>
  </w:style>
  <w:style w:type="paragraph" w:styleId="Obsah4">
    <w:name w:val="toc 4"/>
    <w:basedOn w:val="Normlny"/>
    <w:next w:val="Normlny"/>
    <w:autoRedefine/>
    <w:pPr>
      <w:spacing w:after="100"/>
      <w:ind w:left="720"/>
    </w:pPr>
  </w:style>
  <w:style w:type="paragraph" w:styleId="Obsah5">
    <w:name w:val="toc 5"/>
    <w:basedOn w:val="Normlny"/>
    <w:next w:val="Normlny"/>
    <w:autoRedefine/>
    <w:pPr>
      <w:spacing w:after="100"/>
      <w:ind w:left="960"/>
    </w:pPr>
  </w:style>
  <w:style w:type="paragraph" w:customStyle="1" w:styleId="odseky">
    <w:name w:val="odseky"/>
    <w:basedOn w:val="Normlny"/>
    <w:pPr>
      <w:numPr>
        <w:numId w:val="23"/>
      </w:numPr>
      <w:ind w:left="360"/>
      <w:jc w:val="both"/>
    </w:pPr>
    <w:rPr>
      <w:rFonts w:ascii="Arial" w:hAnsi="Arial"/>
      <w:lang w:eastAsia="en-GB"/>
    </w:rPr>
  </w:style>
  <w:style w:type="paragraph" w:customStyle="1" w:styleId="ZakladnystylChar">
    <w:name w:val="Zakladny styl Char"/>
    <w:link w:val="ZakladnystylCharChar"/>
    <w:rPr>
      <w:rFonts w:ascii="Times New Roman" w:hAnsi="Times New Roman" w:cs="Times New Roman"/>
      <w:sz w:val="24"/>
      <w:szCs w:val="24"/>
    </w:rPr>
  </w:style>
  <w:style w:type="character" w:customStyle="1" w:styleId="ZakladnystylCharChar">
    <w:name w:val="Zakladny styl Char Char"/>
    <w:link w:val="ZakladnystylChar"/>
    <w:locked/>
    <w:rPr>
      <w:rFonts w:ascii="Times New Roman" w:hAnsi="Times New Roman"/>
      <w:sz w:val="24"/>
      <w:lang w:val="x-none" w:eastAsia="sk-SK"/>
    </w:rPr>
  </w:style>
  <w:style w:type="paragraph" w:styleId="Odsekzoznamu">
    <w:name w:val="List Paragraph"/>
    <w:basedOn w:val="Normlny"/>
    <w:uiPriority w:val="34"/>
    <w:qFormat/>
    <w:rsid w:val="00B87212"/>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34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52CFD-E22F-4FDD-9CBB-646F74DA9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5455</Words>
  <Characters>31096</Characters>
  <Application>Microsoft Office Word</Application>
  <DocSecurity>0</DocSecurity>
  <Lines>259</Lines>
  <Paragraphs>72</Paragraphs>
  <ScaleCrop>false</ScaleCrop>
  <Company/>
  <LinksUpToDate>false</LinksUpToDate>
  <CharactersWithSpaces>36479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2018-04-27T12:57:00Z</dcterms:created>
  <dcterms:modified xsi:type="dcterms:W3CDTF">2018-04-27T13:07:00Z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